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F0729" w14:textId="4ECA622F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5ACCAB3C" w:rsidR="00D17C21" w:rsidRPr="00351A16" w:rsidRDefault="00D17C21" w:rsidP="00FD7750">
      <w:pPr>
        <w:tabs>
          <w:tab w:val="left" w:pos="900"/>
        </w:tabs>
        <w:suppressAutoHyphens/>
        <w:spacing w:before="360" w:line="240" w:lineRule="auto"/>
        <w:rPr>
          <w:rFonts w:ascii="Aptos" w:hAnsi="Aptos" w:cs="Arial"/>
          <w:vertAlign w:val="baseline"/>
          <w:lang w:eastAsia="ar-SA"/>
          <w:rPrChange w:id="0" w:author="Podemska Aleksandra" w:date="2025-02-21T11:24:00Z" w16du:dateUtc="2025-02-21T10:24:00Z">
            <w:rPr>
              <w:rFonts w:cs="Arial"/>
              <w:vertAlign w:val="baseline"/>
              <w:lang w:eastAsia="ar-SA"/>
            </w:rPr>
          </w:rPrChange>
        </w:rPr>
      </w:pPr>
      <w:r w:rsidRPr="00351A16">
        <w:rPr>
          <w:rFonts w:ascii="Aptos" w:eastAsia="Calibri" w:hAnsi="Aptos" w:cs="Arial"/>
          <w:spacing w:val="4"/>
          <w:vertAlign w:val="baseline"/>
          <w:lang w:eastAsia="ar-SA"/>
          <w:rPrChange w:id="1" w:author="Podemska Aleksandra" w:date="2025-02-21T11:24:00Z" w16du:dateUtc="2025-02-21T10:24:00Z">
            <w:rPr>
              <w:rFonts w:eastAsia="Calibri" w:cs="Arial"/>
              <w:spacing w:val="4"/>
              <w:vertAlign w:val="baseline"/>
              <w:lang w:eastAsia="ar-SA"/>
            </w:rPr>
          </w:rPrChange>
        </w:rPr>
        <w:t xml:space="preserve">Załącznik nr </w:t>
      </w:r>
      <w:r w:rsidR="00C8273C" w:rsidRPr="00351A16">
        <w:rPr>
          <w:rFonts w:ascii="Aptos" w:eastAsia="Calibri" w:hAnsi="Aptos" w:cs="Arial"/>
          <w:spacing w:val="4"/>
          <w:vertAlign w:val="baseline"/>
          <w:lang w:eastAsia="ar-SA"/>
          <w:rPrChange w:id="2" w:author="Podemska Aleksandra" w:date="2025-02-21T11:24:00Z" w16du:dateUtc="2025-02-21T10:24:00Z">
            <w:rPr>
              <w:rFonts w:eastAsia="Calibri" w:cs="Arial"/>
              <w:spacing w:val="4"/>
              <w:vertAlign w:val="baseline"/>
              <w:lang w:eastAsia="ar-SA"/>
            </w:rPr>
          </w:rPrChange>
        </w:rPr>
        <w:t>8</w:t>
      </w:r>
      <w:r w:rsidR="00402F16" w:rsidRPr="00351A16">
        <w:rPr>
          <w:rFonts w:ascii="Aptos" w:eastAsia="Calibri" w:hAnsi="Aptos" w:cs="Arial"/>
          <w:spacing w:val="4"/>
          <w:vertAlign w:val="baseline"/>
          <w:lang w:eastAsia="ar-SA"/>
          <w:rPrChange w:id="3" w:author="Podemska Aleksandra" w:date="2025-02-21T11:24:00Z" w16du:dateUtc="2025-02-21T10:24:00Z">
            <w:rPr>
              <w:rFonts w:eastAsia="Calibri" w:cs="Arial"/>
              <w:spacing w:val="4"/>
              <w:vertAlign w:val="baseline"/>
              <w:lang w:eastAsia="ar-SA"/>
            </w:rPr>
          </w:rPrChange>
        </w:rPr>
        <w:t>:</w:t>
      </w:r>
      <w:r w:rsidRPr="00351A16">
        <w:rPr>
          <w:rFonts w:ascii="Aptos" w:eastAsia="Calibri" w:hAnsi="Aptos" w:cs="Arial"/>
          <w:spacing w:val="4"/>
          <w:vertAlign w:val="baseline"/>
          <w:lang w:eastAsia="ar-SA"/>
          <w:rPrChange w:id="4" w:author="Podemska Aleksandra" w:date="2025-02-21T11:24:00Z" w16du:dateUtc="2025-02-21T10:24:00Z">
            <w:rPr>
              <w:rFonts w:eastAsia="Calibri" w:cs="Arial"/>
              <w:spacing w:val="4"/>
              <w:vertAlign w:val="baseline"/>
              <w:lang w:eastAsia="ar-SA"/>
            </w:rPr>
          </w:rPrChange>
        </w:rPr>
        <w:t xml:space="preserve"> </w:t>
      </w:r>
      <w:r w:rsidR="001975E8" w:rsidRPr="00351A16">
        <w:rPr>
          <w:rFonts w:ascii="Aptos" w:eastAsia="Calibri" w:hAnsi="Aptos" w:cs="Arial"/>
          <w:spacing w:val="4"/>
          <w:vertAlign w:val="baseline"/>
          <w:lang w:eastAsia="ar-SA"/>
          <w:rPrChange w:id="5" w:author="Podemska Aleksandra" w:date="2025-02-21T11:24:00Z" w16du:dateUtc="2025-02-21T10:24:00Z">
            <w:rPr>
              <w:rFonts w:eastAsia="Calibri" w:cs="Arial"/>
              <w:spacing w:val="4"/>
              <w:vertAlign w:val="baseline"/>
              <w:lang w:eastAsia="ar-SA"/>
            </w:rPr>
          </w:rPrChange>
        </w:rPr>
        <w:t>K</w:t>
      </w:r>
      <w:r w:rsidRPr="00351A16">
        <w:rPr>
          <w:rFonts w:ascii="Aptos" w:eastAsia="Calibri" w:hAnsi="Aptos" w:cs="Arial"/>
          <w:spacing w:val="4"/>
          <w:vertAlign w:val="baseline"/>
          <w:lang w:eastAsia="ar-SA"/>
          <w:rPrChange w:id="6" w:author="Podemska Aleksandra" w:date="2025-02-21T11:24:00Z" w16du:dateUtc="2025-02-21T10:24:00Z">
            <w:rPr>
              <w:rFonts w:eastAsia="Calibri" w:cs="Arial"/>
              <w:spacing w:val="4"/>
              <w:vertAlign w:val="baseline"/>
              <w:lang w:eastAsia="ar-SA"/>
            </w:rPr>
          </w:rPrChange>
        </w:rPr>
        <w:t>lauzul</w:t>
      </w:r>
      <w:r w:rsidR="001975E8" w:rsidRPr="00351A16">
        <w:rPr>
          <w:rFonts w:ascii="Aptos" w:eastAsia="Calibri" w:hAnsi="Aptos" w:cs="Arial"/>
          <w:spacing w:val="4"/>
          <w:vertAlign w:val="baseline"/>
          <w:lang w:eastAsia="ar-SA"/>
          <w:rPrChange w:id="7" w:author="Podemska Aleksandra" w:date="2025-02-21T11:24:00Z" w16du:dateUtc="2025-02-21T10:24:00Z">
            <w:rPr>
              <w:rFonts w:eastAsia="Calibri" w:cs="Arial"/>
              <w:spacing w:val="4"/>
              <w:vertAlign w:val="baseline"/>
              <w:lang w:eastAsia="ar-SA"/>
            </w:rPr>
          </w:rPrChange>
        </w:rPr>
        <w:t>a</w:t>
      </w:r>
      <w:r w:rsidRPr="00351A16">
        <w:rPr>
          <w:rFonts w:ascii="Aptos" w:eastAsia="Calibri" w:hAnsi="Aptos" w:cs="Arial"/>
          <w:spacing w:val="4"/>
          <w:vertAlign w:val="baseline"/>
          <w:lang w:eastAsia="ar-SA"/>
          <w:rPrChange w:id="8" w:author="Podemska Aleksandra" w:date="2025-02-21T11:24:00Z" w16du:dateUtc="2025-02-21T10:24:00Z">
            <w:rPr>
              <w:rFonts w:eastAsia="Calibri" w:cs="Arial"/>
              <w:spacing w:val="4"/>
              <w:vertAlign w:val="baseline"/>
              <w:lang w:eastAsia="ar-SA"/>
            </w:rPr>
          </w:rPrChange>
        </w:rPr>
        <w:t xml:space="preserve"> informacyjn</w:t>
      </w:r>
      <w:r w:rsidR="001975E8" w:rsidRPr="00351A16">
        <w:rPr>
          <w:rFonts w:ascii="Aptos" w:eastAsia="Calibri" w:hAnsi="Aptos" w:cs="Arial"/>
          <w:spacing w:val="4"/>
          <w:vertAlign w:val="baseline"/>
          <w:lang w:eastAsia="ar-SA"/>
          <w:rPrChange w:id="9" w:author="Podemska Aleksandra" w:date="2025-02-21T11:24:00Z" w16du:dateUtc="2025-02-21T10:24:00Z">
            <w:rPr>
              <w:rFonts w:eastAsia="Calibri" w:cs="Arial"/>
              <w:spacing w:val="4"/>
              <w:vertAlign w:val="baseline"/>
              <w:lang w:eastAsia="ar-SA"/>
            </w:rPr>
          </w:rPrChange>
        </w:rPr>
        <w:t>a</w:t>
      </w:r>
      <w:r w:rsidRPr="00351A16">
        <w:rPr>
          <w:rFonts w:ascii="Aptos" w:eastAsia="Calibri" w:hAnsi="Aptos" w:cs="Arial"/>
          <w:spacing w:val="4"/>
          <w:vertAlign w:val="baseline"/>
          <w:lang w:eastAsia="ar-SA"/>
          <w:rPrChange w:id="10" w:author="Podemska Aleksandra" w:date="2025-02-21T11:24:00Z" w16du:dateUtc="2025-02-21T10:24:00Z">
            <w:rPr>
              <w:rFonts w:eastAsia="Calibri" w:cs="Arial"/>
              <w:spacing w:val="4"/>
              <w:vertAlign w:val="baseline"/>
              <w:lang w:eastAsia="ar-SA"/>
            </w:rPr>
          </w:rPrChange>
        </w:rPr>
        <w:t xml:space="preserve"> Instytucji </w:t>
      </w:r>
      <w:r w:rsidR="003C65AD" w:rsidRPr="00351A16">
        <w:rPr>
          <w:rFonts w:ascii="Aptos" w:eastAsia="Calibri" w:hAnsi="Aptos" w:cs="Arial"/>
          <w:spacing w:val="4"/>
          <w:vertAlign w:val="baseline"/>
          <w:lang w:eastAsia="ar-SA"/>
          <w:rPrChange w:id="11" w:author="Podemska Aleksandra" w:date="2025-02-21T11:24:00Z" w16du:dateUtc="2025-02-21T10:24:00Z">
            <w:rPr>
              <w:rFonts w:eastAsia="Calibri" w:cs="Arial"/>
              <w:spacing w:val="4"/>
              <w:vertAlign w:val="baseline"/>
              <w:lang w:eastAsia="ar-SA"/>
            </w:rPr>
          </w:rPrChange>
        </w:rPr>
        <w:t>Pośredniczącej</w:t>
      </w:r>
      <w:r w:rsidR="001975E8" w:rsidRPr="00351A16">
        <w:rPr>
          <w:rFonts w:ascii="Aptos" w:eastAsia="Calibri" w:hAnsi="Aptos" w:cs="Arial"/>
          <w:spacing w:val="4"/>
          <w:vertAlign w:val="baseline"/>
          <w:lang w:eastAsia="ar-SA"/>
          <w:rPrChange w:id="12" w:author="Podemska Aleksandra" w:date="2025-02-21T11:24:00Z" w16du:dateUtc="2025-02-21T10:24:00Z">
            <w:rPr>
              <w:rFonts w:eastAsia="Calibri" w:cs="Arial"/>
              <w:spacing w:val="4"/>
              <w:vertAlign w:val="baseline"/>
              <w:lang w:eastAsia="ar-SA"/>
            </w:rPr>
          </w:rPrChange>
        </w:rPr>
        <w:t xml:space="preserve"> </w:t>
      </w:r>
    </w:p>
    <w:p w14:paraId="3F410F4F" w14:textId="31AFB014" w:rsidR="00D17C21" w:rsidRPr="00351A16" w:rsidRDefault="00D17C21" w:rsidP="00FD7750">
      <w:pPr>
        <w:suppressAutoHyphens/>
        <w:spacing w:before="360" w:line="240" w:lineRule="auto"/>
        <w:rPr>
          <w:rFonts w:ascii="Aptos" w:eastAsia="Arial" w:hAnsi="Aptos" w:cs="Arial"/>
          <w:b/>
          <w:bCs/>
          <w:vertAlign w:val="baseline"/>
          <w:lang w:eastAsia="ar-SA"/>
          <w:rPrChange w:id="13" w:author="Podemska Aleksandra" w:date="2025-02-21T11:24:00Z" w16du:dateUtc="2025-02-21T10:24:00Z">
            <w:rPr>
              <w:rFonts w:eastAsia="Arial" w:cs="Arial"/>
              <w:b/>
              <w:bCs/>
              <w:vertAlign w:val="baseline"/>
              <w:lang w:eastAsia="ar-SA"/>
            </w:rPr>
          </w:rPrChange>
        </w:rPr>
      </w:pPr>
      <w:r w:rsidRPr="00351A16">
        <w:rPr>
          <w:rFonts w:ascii="Aptos" w:eastAsia="Arial" w:hAnsi="Aptos" w:cs="Arial"/>
          <w:b/>
          <w:bCs/>
          <w:vertAlign w:val="baseline"/>
          <w:lang w:eastAsia="ar-SA"/>
          <w:rPrChange w:id="14" w:author="Podemska Aleksandra" w:date="2025-02-21T11:24:00Z" w16du:dateUtc="2025-02-21T10:24:00Z">
            <w:rPr>
              <w:rFonts w:eastAsia="Arial" w:cs="Arial"/>
              <w:b/>
              <w:bCs/>
              <w:vertAlign w:val="baseline"/>
              <w:lang w:eastAsia="ar-SA"/>
            </w:rPr>
          </w:rPrChange>
        </w:rPr>
        <w:t xml:space="preserve">Klauzula informacyjna </w:t>
      </w:r>
      <w:r w:rsidR="00B0548F" w:rsidRPr="00351A16">
        <w:rPr>
          <w:rFonts w:ascii="Aptos" w:eastAsia="Arial" w:hAnsi="Aptos" w:cs="Arial"/>
          <w:b/>
          <w:bCs/>
          <w:vertAlign w:val="baseline"/>
          <w:lang w:eastAsia="ar-SA"/>
          <w:rPrChange w:id="15" w:author="Podemska Aleksandra" w:date="2025-02-21T11:24:00Z" w16du:dateUtc="2025-02-21T10:24:00Z">
            <w:rPr>
              <w:rFonts w:eastAsia="Arial" w:cs="Arial"/>
              <w:b/>
              <w:bCs/>
              <w:vertAlign w:val="baseline"/>
              <w:lang w:eastAsia="ar-SA"/>
            </w:rPr>
          </w:rPrChange>
        </w:rPr>
        <w:t xml:space="preserve">Instytucji </w:t>
      </w:r>
      <w:r w:rsidR="003C65AD" w:rsidRPr="00351A16">
        <w:rPr>
          <w:rFonts w:ascii="Aptos" w:eastAsia="Arial" w:hAnsi="Aptos" w:cs="Arial"/>
          <w:b/>
          <w:bCs/>
          <w:vertAlign w:val="baseline"/>
          <w:lang w:eastAsia="ar-SA"/>
          <w:rPrChange w:id="16" w:author="Podemska Aleksandra" w:date="2025-02-21T11:24:00Z" w16du:dateUtc="2025-02-21T10:24:00Z">
            <w:rPr>
              <w:rFonts w:eastAsia="Arial" w:cs="Arial"/>
              <w:b/>
              <w:bCs/>
              <w:vertAlign w:val="baseline"/>
              <w:lang w:eastAsia="ar-SA"/>
            </w:rPr>
          </w:rPrChange>
        </w:rPr>
        <w:t>Pośredniczącej</w:t>
      </w:r>
      <w:r w:rsidR="00B0548F" w:rsidRPr="00351A16">
        <w:rPr>
          <w:rFonts w:ascii="Aptos" w:eastAsia="Arial" w:hAnsi="Aptos" w:cs="Arial"/>
          <w:b/>
          <w:bCs/>
          <w:vertAlign w:val="baseline"/>
          <w:lang w:eastAsia="ar-SA"/>
          <w:rPrChange w:id="17" w:author="Podemska Aleksandra" w:date="2025-02-21T11:24:00Z" w16du:dateUtc="2025-02-21T10:24:00Z">
            <w:rPr>
              <w:rFonts w:eastAsia="Arial" w:cs="Arial"/>
              <w:b/>
              <w:bCs/>
              <w:vertAlign w:val="baseline"/>
              <w:lang w:eastAsia="ar-SA"/>
            </w:rPr>
          </w:rPrChange>
        </w:rPr>
        <w:t xml:space="preserve"> </w:t>
      </w:r>
    </w:p>
    <w:p w14:paraId="3DF52A6F" w14:textId="340ABE76" w:rsidR="00D17C21" w:rsidRPr="00351A16" w:rsidRDefault="00D17C21" w:rsidP="00FD7750">
      <w:pPr>
        <w:suppressAutoHyphens/>
        <w:spacing w:after="0" w:line="240" w:lineRule="auto"/>
        <w:rPr>
          <w:rFonts w:ascii="Aptos" w:eastAsia="Calibri" w:hAnsi="Aptos" w:cs="Arial"/>
          <w:vertAlign w:val="baseline"/>
          <w:lang w:eastAsia="ar-SA"/>
          <w:rPrChange w:id="18" w:author="Podemska Aleksandra" w:date="2025-02-21T11:24:00Z" w16du:dateUtc="2025-02-21T10:24:00Z">
            <w:rPr>
              <w:rFonts w:eastAsia="Calibri" w:cs="Arial"/>
              <w:vertAlign w:val="baseline"/>
              <w:lang w:eastAsia="ar-SA"/>
            </w:rPr>
          </w:rPrChange>
        </w:rPr>
      </w:pPr>
      <w:r w:rsidRPr="00351A16">
        <w:rPr>
          <w:rFonts w:ascii="Aptos" w:eastAsia="Calibri" w:hAnsi="Aptos" w:cs="Arial"/>
          <w:vertAlign w:val="baseline"/>
          <w:lang w:eastAsia="ar-SA"/>
          <w:rPrChange w:id="19" w:author="Podemska Aleksandra" w:date="2025-02-21T11:24:00Z" w16du:dateUtc="2025-02-21T10:24:00Z">
            <w:rPr>
              <w:rFonts w:eastAsia="Calibri" w:cs="Arial"/>
              <w:vertAlign w:val="baseline"/>
              <w:lang w:eastAsia="ar-SA"/>
            </w:rPr>
          </w:rPrChange>
        </w:rPr>
        <w:t>W celu wykonania obowiązku nałożonego art. 13 i 14 RODO</w:t>
      </w:r>
      <w:r w:rsidRPr="00351A16">
        <w:rPr>
          <w:rFonts w:ascii="Aptos" w:eastAsia="Calibri" w:hAnsi="Aptos" w:cs="Arial"/>
          <w:lang w:eastAsia="ar-SA"/>
          <w:rPrChange w:id="20" w:author="Podemska Aleksandra" w:date="2025-02-21T11:24:00Z" w16du:dateUtc="2025-02-21T10:24:00Z">
            <w:rPr>
              <w:rFonts w:eastAsia="Calibri" w:cs="Arial"/>
              <w:lang w:eastAsia="ar-SA"/>
            </w:rPr>
          </w:rPrChange>
        </w:rPr>
        <w:footnoteReference w:id="1"/>
      </w:r>
      <w:r w:rsidR="00286E84" w:rsidRPr="00351A16">
        <w:rPr>
          <w:rFonts w:ascii="Aptos" w:eastAsia="Calibri" w:hAnsi="Aptos" w:cs="Arial"/>
          <w:lang w:eastAsia="ar-SA"/>
          <w:rPrChange w:id="28" w:author="Podemska Aleksandra" w:date="2025-02-21T11:24:00Z" w16du:dateUtc="2025-02-21T10:24:00Z">
            <w:rPr>
              <w:rFonts w:eastAsia="Calibri" w:cs="Arial"/>
              <w:lang w:eastAsia="ar-SA"/>
            </w:rPr>
          </w:rPrChange>
        </w:rPr>
        <w:t>)</w:t>
      </w:r>
      <w:r w:rsidRPr="00351A16">
        <w:rPr>
          <w:rFonts w:ascii="Aptos" w:eastAsia="Calibri" w:hAnsi="Aptos" w:cs="Arial"/>
          <w:vertAlign w:val="baseline"/>
          <w:lang w:eastAsia="ar-SA"/>
          <w:rPrChange w:id="29" w:author="Podemska Aleksandra" w:date="2025-02-21T11:24:00Z" w16du:dateUtc="2025-02-21T10:24:00Z">
            <w:rPr>
              <w:rFonts w:eastAsia="Calibri" w:cs="Arial"/>
              <w:vertAlign w:val="baseline"/>
              <w:lang w:eastAsia="ar-SA"/>
            </w:rPr>
          </w:rPrChange>
        </w:rPr>
        <w:t>, w związku z art. 88 ustawy o zasadach realizacji zadań finansowanych ze środków europejskich w perspektywie finansowej 2021-2027</w:t>
      </w:r>
      <w:r w:rsidRPr="00351A16">
        <w:rPr>
          <w:rFonts w:ascii="Aptos" w:eastAsia="Calibri" w:hAnsi="Aptos" w:cs="Arial"/>
          <w:lang w:eastAsia="ar-SA"/>
          <w:rPrChange w:id="30" w:author="Podemska Aleksandra" w:date="2025-02-21T11:24:00Z" w16du:dateUtc="2025-02-21T10:24:00Z">
            <w:rPr>
              <w:rFonts w:eastAsia="Calibri" w:cs="Arial"/>
              <w:lang w:eastAsia="ar-SA"/>
            </w:rPr>
          </w:rPrChange>
        </w:rPr>
        <w:footnoteReference w:id="2"/>
      </w:r>
      <w:r w:rsidR="00286E84" w:rsidRPr="00351A16">
        <w:rPr>
          <w:rFonts w:ascii="Aptos" w:eastAsia="Calibri" w:hAnsi="Aptos" w:cs="Arial"/>
          <w:lang w:eastAsia="ar-SA"/>
          <w:rPrChange w:id="43" w:author="Podemska Aleksandra" w:date="2025-02-21T11:24:00Z" w16du:dateUtc="2025-02-21T10:24:00Z">
            <w:rPr>
              <w:rFonts w:eastAsia="Calibri" w:cs="Arial"/>
              <w:lang w:eastAsia="ar-SA"/>
            </w:rPr>
          </w:rPrChange>
        </w:rPr>
        <w:t>)</w:t>
      </w:r>
      <w:r w:rsidRPr="00351A16">
        <w:rPr>
          <w:rFonts w:ascii="Aptos" w:eastAsia="Calibri" w:hAnsi="Aptos" w:cs="Arial"/>
          <w:vertAlign w:val="baseline"/>
          <w:lang w:eastAsia="ar-SA"/>
          <w:rPrChange w:id="44" w:author="Podemska Aleksandra" w:date="2025-02-21T11:24:00Z" w16du:dateUtc="2025-02-21T10:24:00Z">
            <w:rPr>
              <w:rFonts w:eastAsia="Calibri" w:cs="Arial"/>
              <w:vertAlign w:val="baseline"/>
              <w:lang w:eastAsia="ar-SA"/>
            </w:rPr>
          </w:rPrChange>
        </w:rPr>
        <w:t>, informujemy o zasadach przetwarzania Państwa danych osobowych:</w:t>
      </w:r>
    </w:p>
    <w:p w14:paraId="1EBE950F" w14:textId="77777777" w:rsidR="00B42348" w:rsidRPr="00351A16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  <w:rPrChange w:id="45" w:author="Podemska Aleksandra" w:date="2025-02-21T11:24:00Z" w16du:dateUtc="2025-02-21T10:24:00Z">
            <w:rPr>
              <w:rFonts w:eastAsia="Calibri" w:cs="Arial"/>
              <w:b/>
              <w:vertAlign w:val="baseline"/>
              <w:lang w:eastAsia="ar-SA"/>
            </w:rPr>
          </w:rPrChange>
        </w:rPr>
      </w:pPr>
      <w:r w:rsidRPr="00351A16">
        <w:rPr>
          <w:rFonts w:ascii="Aptos" w:eastAsia="Calibri" w:hAnsi="Aptos" w:cs="Arial"/>
          <w:b/>
          <w:vertAlign w:val="baseline"/>
          <w:lang w:eastAsia="ar-SA"/>
          <w:rPrChange w:id="46" w:author="Podemska Aleksandra" w:date="2025-02-21T11:24:00Z" w16du:dateUtc="2025-02-21T10:24:00Z">
            <w:rPr>
              <w:rFonts w:eastAsia="Calibri" w:cs="Arial"/>
              <w:b/>
              <w:vertAlign w:val="baseline"/>
              <w:lang w:eastAsia="ar-SA"/>
            </w:rPr>
          </w:rPrChange>
        </w:rPr>
        <w:t>Administrator</w:t>
      </w:r>
    </w:p>
    <w:p w14:paraId="106918B9" w14:textId="2B18140B" w:rsidR="00B42348" w:rsidRPr="00351A16" w:rsidRDefault="00B42348" w:rsidP="00FD7750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  <w:rPrChange w:id="47" w:author="Podemska Aleksandra" w:date="2025-02-21T11:24:00Z" w16du:dateUtc="2025-02-21T10:24:00Z">
            <w:rPr>
              <w:rFonts w:eastAsia="Calibri" w:cs="Arial"/>
              <w:vertAlign w:val="baseline"/>
              <w:lang w:eastAsia="ar-SA"/>
            </w:rPr>
          </w:rPrChange>
        </w:rPr>
      </w:pPr>
      <w:r w:rsidRPr="00351A16">
        <w:rPr>
          <w:rFonts w:ascii="Aptos" w:eastAsia="Calibri" w:hAnsi="Aptos" w:cs="Arial"/>
          <w:vertAlign w:val="baseline"/>
          <w:lang w:eastAsia="ar-SA"/>
          <w:rPrChange w:id="48" w:author="Podemska Aleksandra" w:date="2025-02-21T11:24:00Z" w16du:dateUtc="2025-02-21T10:24:00Z">
            <w:rPr>
              <w:rFonts w:eastAsia="Calibri" w:cs="Arial"/>
              <w:vertAlign w:val="baseline"/>
              <w:lang w:eastAsia="ar-SA"/>
            </w:rPr>
          </w:rPrChange>
        </w:rPr>
        <w:t xml:space="preserve">Odrębnym administratorem Państwa danych jest Instytucja Pośrednicząca Funduszy Europejskich dla Mazowsza 2021-2027, tj. </w:t>
      </w:r>
      <w:r w:rsidR="001A79FE" w:rsidRPr="00351A16">
        <w:rPr>
          <w:rFonts w:ascii="Aptos" w:eastAsia="Calibri" w:hAnsi="Aptos" w:cs="Arial"/>
          <w:vertAlign w:val="baseline"/>
          <w:lang w:eastAsia="ar-SA"/>
          <w:rPrChange w:id="49" w:author="Podemska Aleksandra" w:date="2025-02-21T11:24:00Z" w16du:dateUtc="2025-02-21T10:24:00Z">
            <w:rPr>
              <w:rFonts w:eastAsia="Calibri" w:cs="Arial"/>
              <w:vertAlign w:val="baseline"/>
              <w:lang w:eastAsia="ar-SA"/>
            </w:rPr>
          </w:rPrChange>
        </w:rPr>
        <w:t xml:space="preserve">Mazowiecka Jednostka Wdrażania Programów Unijnych </w:t>
      </w:r>
      <w:r w:rsidRPr="00351A16">
        <w:rPr>
          <w:rFonts w:ascii="Aptos" w:eastAsia="Calibri" w:hAnsi="Aptos" w:cs="Arial"/>
          <w:vertAlign w:val="baseline"/>
          <w:lang w:eastAsia="ar-SA"/>
          <w:rPrChange w:id="50" w:author="Podemska Aleksandra" w:date="2025-02-21T11:24:00Z" w16du:dateUtc="2025-02-21T10:24:00Z">
            <w:rPr>
              <w:rFonts w:eastAsia="Calibri" w:cs="Arial"/>
              <w:vertAlign w:val="baseline"/>
              <w:lang w:eastAsia="ar-SA"/>
            </w:rPr>
          </w:rPrChange>
        </w:rPr>
        <w:t>z siedzibą przy ul. ………………………………………</w:t>
      </w:r>
      <w:r w:rsidR="000C5839" w:rsidRPr="00351A16">
        <w:rPr>
          <w:rFonts w:ascii="Aptos" w:eastAsia="Calibri" w:hAnsi="Aptos" w:cs="Arial"/>
          <w:vertAlign w:val="baseline"/>
          <w:lang w:eastAsia="ar-SA"/>
          <w:rPrChange w:id="51" w:author="Podemska Aleksandra" w:date="2025-02-21T11:24:00Z" w16du:dateUtc="2025-02-21T10:24:00Z">
            <w:rPr>
              <w:rFonts w:eastAsia="Calibri" w:cs="Arial"/>
              <w:vertAlign w:val="baseline"/>
              <w:lang w:eastAsia="ar-SA"/>
            </w:rPr>
          </w:rPrChange>
        </w:rPr>
        <w:t xml:space="preserve"> </w:t>
      </w:r>
      <w:r w:rsidRPr="00351A16">
        <w:rPr>
          <w:rFonts w:ascii="Aptos" w:eastAsia="Calibri" w:hAnsi="Aptos" w:cs="Arial"/>
          <w:vertAlign w:val="baseline"/>
          <w:lang w:eastAsia="ar-SA"/>
          <w:rPrChange w:id="52" w:author="Podemska Aleksandra" w:date="2025-02-21T11:24:00Z" w16du:dateUtc="2025-02-21T10:24:00Z">
            <w:rPr>
              <w:rFonts w:eastAsia="Calibri" w:cs="Arial"/>
              <w:vertAlign w:val="baseline"/>
              <w:lang w:eastAsia="ar-SA"/>
            </w:rPr>
          </w:rPrChange>
        </w:rPr>
        <w:t>(adres).</w:t>
      </w:r>
    </w:p>
    <w:p w14:paraId="2AE6347F" w14:textId="77777777" w:rsidR="00B42348" w:rsidRPr="00351A16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  <w:rPrChange w:id="53" w:author="Podemska Aleksandra" w:date="2025-02-21T11:24:00Z" w16du:dateUtc="2025-02-21T10:24:00Z">
            <w:rPr>
              <w:rFonts w:eastAsia="Calibri" w:cs="Arial"/>
              <w:b/>
              <w:vertAlign w:val="baseline"/>
              <w:lang w:eastAsia="ar-SA"/>
            </w:rPr>
          </w:rPrChange>
        </w:rPr>
      </w:pPr>
      <w:r w:rsidRPr="00351A16">
        <w:rPr>
          <w:rFonts w:ascii="Aptos" w:eastAsia="Calibri" w:hAnsi="Aptos" w:cs="Arial"/>
          <w:b/>
          <w:vertAlign w:val="baseline"/>
          <w:lang w:eastAsia="ar-SA"/>
          <w:rPrChange w:id="54" w:author="Podemska Aleksandra" w:date="2025-02-21T11:24:00Z" w16du:dateUtc="2025-02-21T10:24:00Z">
            <w:rPr>
              <w:rFonts w:eastAsia="Calibri" w:cs="Arial"/>
              <w:b/>
              <w:vertAlign w:val="baseline"/>
              <w:lang w:eastAsia="ar-SA"/>
            </w:rPr>
          </w:rPrChange>
        </w:rPr>
        <w:t>Cel przetwarzania danych</w:t>
      </w:r>
    </w:p>
    <w:p w14:paraId="5C78A3F5" w14:textId="77777777" w:rsidR="00B42348" w:rsidRPr="00351A16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ascii="Aptos" w:eastAsia="Calibri" w:hAnsi="Aptos" w:cs="Arial"/>
          <w:vertAlign w:val="baseline"/>
          <w:lang w:eastAsia="ar-SA"/>
          <w:rPrChange w:id="55" w:author="Podemska Aleksandra" w:date="2025-02-21T11:24:00Z" w16du:dateUtc="2025-02-21T10:24:00Z">
            <w:rPr>
              <w:rFonts w:eastAsia="Calibri" w:cs="Arial"/>
              <w:vertAlign w:val="baseline"/>
              <w:lang w:eastAsia="ar-SA"/>
            </w:rPr>
          </w:rPrChange>
        </w:rPr>
      </w:pPr>
      <w:r w:rsidRPr="00351A16">
        <w:rPr>
          <w:rFonts w:ascii="Aptos" w:eastAsia="Calibri" w:hAnsi="Aptos" w:cs="Arial"/>
          <w:vertAlign w:val="baseline"/>
          <w:lang w:eastAsia="ar-SA"/>
          <w:rPrChange w:id="56" w:author="Podemska Aleksandra" w:date="2025-02-21T11:24:00Z" w16du:dateUtc="2025-02-21T10:24:00Z">
            <w:rPr>
              <w:rFonts w:eastAsia="Calibri" w:cs="Arial"/>
              <w:vertAlign w:val="baseline"/>
              <w:lang w:eastAsia="ar-SA"/>
            </w:rPr>
          </w:rPrChange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Pr="00351A16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ascii="Aptos" w:eastAsia="Calibri" w:hAnsi="Aptos" w:cs="Arial"/>
          <w:vertAlign w:val="baseline"/>
          <w:lang w:eastAsia="ar-SA"/>
          <w:rPrChange w:id="57" w:author="Podemska Aleksandra" w:date="2025-02-21T11:24:00Z" w16du:dateUtc="2025-02-21T10:24:00Z">
            <w:rPr>
              <w:rFonts w:eastAsia="Calibri" w:cs="Arial"/>
              <w:vertAlign w:val="baseline"/>
              <w:lang w:eastAsia="ar-SA"/>
            </w:rPr>
          </w:rPrChange>
        </w:rPr>
      </w:pPr>
      <w:r w:rsidRPr="00351A16">
        <w:rPr>
          <w:rFonts w:ascii="Aptos" w:eastAsia="Calibri" w:hAnsi="Aptos" w:cs="Arial"/>
          <w:vertAlign w:val="baseline"/>
          <w:lang w:eastAsia="ar-SA"/>
          <w:rPrChange w:id="58" w:author="Podemska Aleksandra" w:date="2025-02-21T11:24:00Z" w16du:dateUtc="2025-02-21T10:24:00Z">
            <w:rPr>
              <w:rFonts w:eastAsia="Calibri" w:cs="Arial"/>
              <w:vertAlign w:val="baseline"/>
              <w:lang w:eastAsia="ar-SA"/>
            </w:rPr>
          </w:rPrChange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Pr="00351A16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  <w:rPrChange w:id="59" w:author="Podemska Aleksandra" w:date="2025-02-21T11:24:00Z" w16du:dateUtc="2025-02-21T10:24:00Z">
            <w:rPr>
              <w:rFonts w:eastAsia="Calibri" w:cs="Arial"/>
              <w:b/>
              <w:vertAlign w:val="baseline"/>
              <w:lang w:eastAsia="ar-SA"/>
            </w:rPr>
          </w:rPrChange>
        </w:rPr>
      </w:pPr>
      <w:r w:rsidRPr="00351A16">
        <w:rPr>
          <w:rFonts w:ascii="Aptos" w:eastAsia="Calibri" w:hAnsi="Aptos" w:cs="Arial"/>
          <w:b/>
          <w:vertAlign w:val="baseline"/>
          <w:lang w:eastAsia="ar-SA"/>
          <w:rPrChange w:id="60" w:author="Podemska Aleksandra" w:date="2025-02-21T11:24:00Z" w16du:dateUtc="2025-02-21T10:24:00Z">
            <w:rPr>
              <w:rFonts w:eastAsia="Calibri" w:cs="Arial"/>
              <w:b/>
              <w:vertAlign w:val="baseline"/>
              <w:lang w:eastAsia="ar-SA"/>
            </w:rPr>
          </w:rPrChange>
        </w:rPr>
        <w:t xml:space="preserve">Podstawa przetwarzania </w:t>
      </w:r>
    </w:p>
    <w:p w14:paraId="0AEC2D6E" w14:textId="77777777" w:rsidR="00B42348" w:rsidRPr="00351A16" w:rsidRDefault="00B42348" w:rsidP="00FD7750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  <w:rPrChange w:id="61" w:author="Podemska Aleksandra" w:date="2025-02-21T11:24:00Z" w16du:dateUtc="2025-02-21T10:24:00Z">
            <w:rPr>
              <w:rFonts w:eastAsia="Calibri" w:cs="Arial"/>
              <w:vertAlign w:val="baseline"/>
              <w:lang w:eastAsia="ar-SA"/>
            </w:rPr>
          </w:rPrChange>
        </w:rPr>
      </w:pPr>
      <w:r w:rsidRPr="00351A16">
        <w:rPr>
          <w:rFonts w:ascii="Aptos" w:eastAsia="Calibri" w:hAnsi="Aptos" w:cs="Arial"/>
          <w:vertAlign w:val="baseline"/>
          <w:lang w:eastAsia="ar-SA"/>
          <w:rPrChange w:id="62" w:author="Podemska Aleksandra" w:date="2025-02-21T11:24:00Z" w16du:dateUtc="2025-02-21T10:24:00Z">
            <w:rPr>
              <w:rFonts w:eastAsia="Calibri" w:cs="Arial"/>
              <w:vertAlign w:val="baseline"/>
              <w:lang w:eastAsia="ar-SA"/>
            </w:rPr>
          </w:rPrChange>
        </w:rPr>
        <w:t xml:space="preserve">Będziemy przetwarzać Państwa dane osobowe w związku z tym, że: </w:t>
      </w:r>
    </w:p>
    <w:p w14:paraId="21979447" w14:textId="77777777" w:rsidR="00B42348" w:rsidRPr="00351A16" w:rsidRDefault="00B42348" w:rsidP="00FD7750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  <w:rPrChange w:id="63" w:author="Podemska Aleksandra" w:date="2025-02-21T11:24:00Z" w16du:dateUtc="2025-02-21T10:24:00Z">
            <w:rPr>
              <w:rFonts w:eastAsia="Calibri" w:cs="Arial"/>
              <w:vertAlign w:val="baseline"/>
              <w:lang w:eastAsia="ar-SA"/>
            </w:rPr>
          </w:rPrChange>
        </w:rPr>
      </w:pPr>
      <w:r w:rsidRPr="00351A16">
        <w:rPr>
          <w:rFonts w:ascii="Aptos" w:eastAsia="Calibri" w:hAnsi="Aptos" w:cs="Arial"/>
          <w:vertAlign w:val="baseline"/>
          <w:lang w:eastAsia="ar-SA"/>
          <w:rPrChange w:id="64" w:author="Podemska Aleksandra" w:date="2025-02-21T11:24:00Z" w16du:dateUtc="2025-02-21T10:24:00Z">
            <w:rPr>
              <w:rFonts w:eastAsia="Calibri" w:cs="Arial"/>
              <w:vertAlign w:val="baseline"/>
              <w:lang w:eastAsia="ar-SA"/>
            </w:rPr>
          </w:rPrChange>
        </w:rPr>
        <w:t xml:space="preserve">Zobowiązuje nas do tego </w:t>
      </w:r>
      <w:r w:rsidRPr="00351A16">
        <w:rPr>
          <w:rFonts w:ascii="Aptos" w:eastAsia="Calibri" w:hAnsi="Aptos" w:cs="Arial"/>
          <w:b/>
          <w:vertAlign w:val="baseline"/>
          <w:lang w:eastAsia="ar-SA"/>
          <w:rPrChange w:id="65" w:author="Podemska Aleksandra" w:date="2025-02-21T11:24:00Z" w16du:dateUtc="2025-02-21T10:24:00Z">
            <w:rPr>
              <w:rFonts w:eastAsia="Calibri" w:cs="Arial"/>
              <w:b/>
              <w:vertAlign w:val="baseline"/>
              <w:lang w:eastAsia="ar-SA"/>
            </w:rPr>
          </w:rPrChange>
        </w:rPr>
        <w:t>prawo</w:t>
      </w:r>
      <w:r w:rsidRPr="00351A16">
        <w:rPr>
          <w:rFonts w:ascii="Aptos" w:eastAsia="Calibri" w:hAnsi="Aptos" w:cs="Arial"/>
          <w:vertAlign w:val="baseline"/>
          <w:lang w:eastAsia="ar-SA"/>
          <w:rPrChange w:id="66" w:author="Podemska Aleksandra" w:date="2025-02-21T11:24:00Z" w16du:dateUtc="2025-02-21T10:24:00Z">
            <w:rPr>
              <w:rFonts w:eastAsia="Calibri" w:cs="Arial"/>
              <w:vertAlign w:val="baseline"/>
              <w:lang w:eastAsia="ar-SA"/>
            </w:rPr>
          </w:rPrChange>
        </w:rPr>
        <w:t xml:space="preserve"> (art. 6 ust. 1 lit. c i art. 9 ust. 2 lit. g):</w:t>
      </w:r>
    </w:p>
    <w:p w14:paraId="4F202DED" w14:textId="77777777" w:rsidR="00B42348" w:rsidRPr="00351A16" w:rsidRDefault="00B42348" w:rsidP="00FD7750">
      <w:pPr>
        <w:numPr>
          <w:ilvl w:val="0"/>
          <w:numId w:val="13"/>
        </w:numPr>
        <w:suppressAutoHyphens/>
        <w:spacing w:before="0" w:after="0"/>
        <w:ind w:left="568" w:hanging="284"/>
        <w:rPr>
          <w:rFonts w:ascii="Aptos" w:eastAsia="Calibri" w:hAnsi="Aptos" w:cs="Arial"/>
          <w:vertAlign w:val="baseline"/>
          <w:lang w:eastAsia="ar-SA"/>
          <w:rPrChange w:id="67" w:author="Podemska Aleksandra" w:date="2025-02-21T11:24:00Z" w16du:dateUtc="2025-02-21T10:24:00Z">
            <w:rPr>
              <w:rFonts w:eastAsia="Calibri" w:cs="Arial"/>
              <w:vertAlign w:val="baseline"/>
              <w:lang w:eastAsia="ar-SA"/>
            </w:rPr>
          </w:rPrChange>
        </w:rPr>
      </w:pPr>
      <w:r w:rsidRPr="00351A16">
        <w:rPr>
          <w:rFonts w:ascii="Aptos" w:eastAsia="Calibri" w:hAnsi="Aptos" w:cs="Arial"/>
          <w:vertAlign w:val="baseline"/>
          <w:lang w:eastAsia="ar-SA"/>
          <w:rPrChange w:id="68" w:author="Podemska Aleksandra" w:date="2025-02-21T11:24:00Z" w16du:dateUtc="2025-02-21T10:24:00Z">
            <w:rPr>
              <w:rFonts w:eastAsia="Calibri" w:cs="Arial"/>
              <w:vertAlign w:val="baseline"/>
              <w:lang w:eastAsia="ar-SA"/>
            </w:rPr>
          </w:rPrChange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351A16">
        <w:rPr>
          <w:rFonts w:ascii="Aptos" w:eastAsia="Calibri" w:hAnsi="Aptos" w:cs="Arial"/>
          <w:vertAlign w:val="baseline"/>
          <w:lang w:eastAsia="ar-SA"/>
          <w:rPrChange w:id="69" w:author="Podemska Aleksandra" w:date="2025-02-21T11:24:00Z" w16du:dateUtc="2025-02-21T10:24:00Z">
            <w:rPr>
              <w:rFonts w:eastAsia="Calibri" w:cs="Arial"/>
              <w:vertAlign w:val="baseline"/>
              <w:lang w:eastAsia="ar-SA"/>
            </w:rPr>
          </w:rPrChange>
        </w:rPr>
        <w:t>późn</w:t>
      </w:r>
      <w:proofErr w:type="spellEnd"/>
      <w:r w:rsidRPr="00351A16">
        <w:rPr>
          <w:rFonts w:ascii="Aptos" w:eastAsia="Calibri" w:hAnsi="Aptos" w:cs="Arial"/>
          <w:vertAlign w:val="baseline"/>
          <w:lang w:eastAsia="ar-SA"/>
          <w:rPrChange w:id="70" w:author="Podemska Aleksandra" w:date="2025-02-21T11:24:00Z" w16du:dateUtc="2025-02-21T10:24:00Z">
            <w:rPr>
              <w:rFonts w:eastAsia="Calibri" w:cs="Arial"/>
              <w:vertAlign w:val="baseline"/>
              <w:lang w:eastAsia="ar-SA"/>
            </w:rPr>
          </w:rPrChange>
        </w:rPr>
        <w:t>. zm.);</w:t>
      </w:r>
    </w:p>
    <w:p w14:paraId="208EB78A" w14:textId="77777777" w:rsidR="00B42348" w:rsidRPr="00351A16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  <w:rPrChange w:id="71" w:author="Podemska Aleksandra" w:date="2025-02-21T11:24:00Z" w16du:dateUtc="2025-02-21T10:24:00Z">
            <w:rPr>
              <w:rFonts w:eastAsia="Calibri" w:cs="Arial"/>
              <w:vertAlign w:val="baseline"/>
              <w:lang w:eastAsia="ar-SA"/>
            </w:rPr>
          </w:rPrChange>
        </w:rPr>
      </w:pPr>
      <w:r w:rsidRPr="00351A16">
        <w:rPr>
          <w:rFonts w:ascii="Aptos" w:eastAsia="Calibri" w:hAnsi="Aptos" w:cs="Arial"/>
          <w:vertAlign w:val="baseline"/>
          <w:lang w:eastAsia="ar-SA"/>
          <w:rPrChange w:id="72" w:author="Podemska Aleksandra" w:date="2025-02-21T11:24:00Z" w16du:dateUtc="2025-02-21T10:24:00Z">
            <w:rPr>
              <w:rFonts w:eastAsia="Calibri" w:cs="Arial"/>
              <w:vertAlign w:val="baseline"/>
              <w:lang w:eastAsia="ar-SA"/>
            </w:rPr>
          </w:rPrChange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351A16">
        <w:rPr>
          <w:rFonts w:ascii="Aptos" w:eastAsia="Calibri" w:hAnsi="Aptos" w:cs="Arial"/>
          <w:vertAlign w:val="baseline"/>
          <w:lang w:eastAsia="ar-SA"/>
          <w:rPrChange w:id="73" w:author="Podemska Aleksandra" w:date="2025-02-21T11:24:00Z" w16du:dateUtc="2025-02-21T10:24:00Z">
            <w:rPr>
              <w:rFonts w:eastAsia="Calibri" w:cs="Arial"/>
              <w:vertAlign w:val="baseline"/>
              <w:lang w:eastAsia="ar-SA"/>
            </w:rPr>
          </w:rPrChange>
        </w:rPr>
        <w:t>późn</w:t>
      </w:r>
      <w:proofErr w:type="spellEnd"/>
      <w:r w:rsidRPr="00351A16">
        <w:rPr>
          <w:rFonts w:ascii="Aptos" w:eastAsia="Calibri" w:hAnsi="Aptos" w:cs="Arial"/>
          <w:vertAlign w:val="baseline"/>
          <w:lang w:eastAsia="ar-SA"/>
          <w:rPrChange w:id="74" w:author="Podemska Aleksandra" w:date="2025-02-21T11:24:00Z" w16du:dateUtc="2025-02-21T10:24:00Z">
            <w:rPr>
              <w:rFonts w:eastAsia="Calibri" w:cs="Arial"/>
              <w:vertAlign w:val="baseline"/>
              <w:lang w:eastAsia="ar-SA"/>
            </w:rPr>
          </w:rPrChange>
        </w:rPr>
        <w:t>. zm.);</w:t>
      </w:r>
    </w:p>
    <w:p w14:paraId="1E23E5D4" w14:textId="37987273" w:rsidR="00B42348" w:rsidRPr="00F073B8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  <w:rPrChange w:id="75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</w:pPr>
      <w:r w:rsidRPr="00F073B8">
        <w:rPr>
          <w:rFonts w:ascii="Aptos" w:eastAsia="Calibri" w:hAnsi="Aptos" w:cs="Arial"/>
          <w:vertAlign w:val="baseline"/>
          <w:lang w:eastAsia="ar-SA"/>
          <w:rPrChange w:id="76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  <w:lastRenderedPageBreak/>
        <w:t>ustawa z dnia 28 kwietnia 2022 r. o zasadach realizacji zadań finansowanych ze środków europejskich w perspektywie finansowej 2021-2027, w szczególności art. 87-93</w:t>
      </w:r>
      <w:r w:rsidR="007636CF" w:rsidRPr="00F073B8">
        <w:rPr>
          <w:rFonts w:ascii="Aptos" w:eastAsia="Calibri" w:hAnsi="Aptos" w:cs="Arial"/>
          <w:vertAlign w:val="baseline"/>
          <w:lang w:eastAsia="ar-SA"/>
          <w:rPrChange w:id="77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  <w:t>.</w:t>
      </w:r>
    </w:p>
    <w:p w14:paraId="2B78F397" w14:textId="77777777" w:rsidR="00B42348" w:rsidRPr="00F073B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  <w:rPrChange w:id="78" w:author="Podemska Aleksandra" w:date="2025-02-21T11:25:00Z" w16du:dateUtc="2025-02-21T10:25:00Z">
            <w:rPr>
              <w:rFonts w:eastAsia="Calibri" w:cs="Arial"/>
              <w:b/>
              <w:vertAlign w:val="baseline"/>
              <w:lang w:eastAsia="ar-SA"/>
            </w:rPr>
          </w:rPrChange>
        </w:rPr>
      </w:pPr>
      <w:r w:rsidRPr="00F073B8">
        <w:rPr>
          <w:rFonts w:ascii="Aptos" w:eastAsia="Calibri" w:hAnsi="Aptos" w:cs="Arial"/>
          <w:b/>
          <w:vertAlign w:val="baseline"/>
          <w:lang w:eastAsia="ar-SA"/>
          <w:rPrChange w:id="79" w:author="Podemska Aleksandra" w:date="2025-02-21T11:25:00Z" w16du:dateUtc="2025-02-21T10:25:00Z">
            <w:rPr>
              <w:rFonts w:eastAsia="Calibri" w:cs="Arial"/>
              <w:b/>
              <w:vertAlign w:val="baseline"/>
              <w:lang w:eastAsia="ar-SA"/>
            </w:rPr>
          </w:rPrChange>
        </w:rPr>
        <w:t xml:space="preserve">Sposób pozyskiwania danych </w:t>
      </w:r>
    </w:p>
    <w:p w14:paraId="5A25A871" w14:textId="77777777" w:rsidR="00B42348" w:rsidRPr="00F073B8" w:rsidRDefault="00B42348" w:rsidP="00FD7750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  <w:rPrChange w:id="80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</w:pPr>
      <w:r w:rsidRPr="00F073B8">
        <w:rPr>
          <w:rFonts w:ascii="Aptos" w:eastAsia="Calibri" w:hAnsi="Aptos" w:cs="Arial"/>
          <w:vertAlign w:val="baseline"/>
          <w:lang w:eastAsia="ar-SA"/>
          <w:rPrChange w:id="81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Pr="00F073B8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  <w:rPrChange w:id="82" w:author="Podemska Aleksandra" w:date="2025-02-21T11:25:00Z" w16du:dateUtc="2025-02-21T10:25:00Z">
            <w:rPr>
              <w:rFonts w:eastAsia="Calibri" w:cs="Arial"/>
              <w:b/>
              <w:vertAlign w:val="baseline"/>
              <w:lang w:eastAsia="ar-SA"/>
            </w:rPr>
          </w:rPrChange>
        </w:rPr>
      </w:pPr>
      <w:r w:rsidRPr="00F073B8">
        <w:rPr>
          <w:rFonts w:ascii="Aptos" w:eastAsia="Calibri" w:hAnsi="Aptos" w:cs="Arial"/>
          <w:b/>
          <w:vertAlign w:val="baseline"/>
          <w:lang w:eastAsia="ar-SA"/>
          <w:rPrChange w:id="83" w:author="Podemska Aleksandra" w:date="2025-02-21T11:25:00Z" w16du:dateUtc="2025-02-21T10:25:00Z">
            <w:rPr>
              <w:rFonts w:eastAsia="Calibri" w:cs="Arial"/>
              <w:b/>
              <w:vertAlign w:val="baseline"/>
              <w:lang w:eastAsia="ar-SA"/>
            </w:rPr>
          </w:rPrChange>
        </w:rPr>
        <w:t>Dostęp do danych osobowych</w:t>
      </w:r>
    </w:p>
    <w:p w14:paraId="5096A67A" w14:textId="77777777" w:rsidR="00B42348" w:rsidRPr="00F073B8" w:rsidRDefault="00B42348" w:rsidP="00FD7750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  <w:rPrChange w:id="84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</w:pPr>
      <w:r w:rsidRPr="00F073B8">
        <w:rPr>
          <w:rFonts w:ascii="Aptos" w:eastAsia="Calibri" w:hAnsi="Aptos" w:cs="Arial"/>
          <w:vertAlign w:val="baseline"/>
          <w:lang w:eastAsia="ar-SA"/>
          <w:rPrChange w:id="85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1906D723" w:rsidR="00B42348" w:rsidRPr="00F073B8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  <w:rPrChange w:id="86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</w:pPr>
      <w:r w:rsidRPr="00F073B8">
        <w:rPr>
          <w:rFonts w:ascii="Aptos" w:eastAsia="Calibri" w:hAnsi="Aptos" w:cs="Arial"/>
          <w:vertAlign w:val="baseline"/>
          <w:lang w:eastAsia="ar-SA"/>
          <w:rPrChange w:id="87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  <w:t>podmiotom, którym zleciliśmy wykonywanie zadań w ramach FEM 20</w:t>
      </w:r>
      <w:r w:rsidR="00EA0195" w:rsidRPr="00F073B8">
        <w:rPr>
          <w:rFonts w:ascii="Aptos" w:eastAsia="Calibri" w:hAnsi="Aptos" w:cs="Arial"/>
          <w:vertAlign w:val="baseline"/>
          <w:lang w:eastAsia="ar-SA"/>
          <w:rPrChange w:id="88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  <w:t>21</w:t>
      </w:r>
      <w:r w:rsidRPr="00F073B8">
        <w:rPr>
          <w:rFonts w:ascii="Aptos" w:eastAsia="Calibri" w:hAnsi="Aptos" w:cs="Arial"/>
          <w:vertAlign w:val="baseline"/>
          <w:lang w:eastAsia="ar-SA"/>
          <w:rPrChange w:id="89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  <w:t>-202</w:t>
      </w:r>
      <w:r w:rsidR="00EA0195" w:rsidRPr="00F073B8">
        <w:rPr>
          <w:rFonts w:ascii="Aptos" w:eastAsia="Calibri" w:hAnsi="Aptos" w:cs="Arial"/>
          <w:vertAlign w:val="baseline"/>
          <w:lang w:eastAsia="ar-SA"/>
          <w:rPrChange w:id="90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  <w:t>7</w:t>
      </w:r>
      <w:r w:rsidRPr="00F073B8">
        <w:rPr>
          <w:rFonts w:ascii="Aptos" w:eastAsia="Calibri" w:hAnsi="Aptos" w:cs="Arial"/>
          <w:vertAlign w:val="baseline"/>
          <w:lang w:eastAsia="ar-SA"/>
          <w:rPrChange w:id="91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  <w:t>;</w:t>
      </w:r>
    </w:p>
    <w:p w14:paraId="6F9A8BAA" w14:textId="77777777" w:rsidR="00B42348" w:rsidRPr="00F073B8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  <w:rPrChange w:id="92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</w:pPr>
      <w:r w:rsidRPr="00F073B8">
        <w:rPr>
          <w:rFonts w:ascii="Aptos" w:eastAsia="Calibri" w:hAnsi="Aptos" w:cs="Arial"/>
          <w:vertAlign w:val="baseline"/>
          <w:lang w:eastAsia="ar-SA"/>
          <w:rPrChange w:id="93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  <w:t xml:space="preserve">organom Komisji Europejskiej, ministrowi właściwemu do spraw finansów publicznych, prezesowi zakładu ubezpieczeń społecznych; </w:t>
      </w:r>
    </w:p>
    <w:p w14:paraId="7895B27D" w14:textId="77777777" w:rsidR="00795ADF" w:rsidRPr="00F073B8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  <w:rPrChange w:id="94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</w:pPr>
      <w:r w:rsidRPr="00F073B8">
        <w:rPr>
          <w:rFonts w:ascii="Aptos" w:eastAsia="Calibri" w:hAnsi="Aptos" w:cs="Arial"/>
          <w:vertAlign w:val="baseline"/>
          <w:lang w:eastAsia="ar-SA"/>
          <w:rPrChange w:id="95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5ADF" w:rsidRPr="00F073B8">
        <w:rPr>
          <w:rFonts w:ascii="Aptos" w:eastAsia="Calibri" w:hAnsi="Aptos" w:cs="Arial"/>
          <w:vertAlign w:val="baseline"/>
          <w:lang w:eastAsia="ar-SA"/>
          <w:rPrChange w:id="96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  <w:t>;</w:t>
      </w:r>
    </w:p>
    <w:p w14:paraId="16ECEB53" w14:textId="4ED265BC" w:rsidR="00B42348" w:rsidRPr="00F073B8" w:rsidRDefault="00795ADF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  <w:rPrChange w:id="97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</w:pPr>
      <w:r w:rsidRPr="00F073B8">
        <w:rPr>
          <w:rFonts w:ascii="Aptos" w:eastAsia="Calibri" w:hAnsi="Aptos" w:cs="Arial"/>
          <w:vertAlign w:val="baseline"/>
          <w:lang w:eastAsia="ar-SA"/>
          <w:rPrChange w:id="98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  <w:t>innym podmiotom upoważnionym na podstawie odrębnych przepisów prawa.</w:t>
      </w:r>
    </w:p>
    <w:p w14:paraId="1A0C9EA7" w14:textId="5E94BF6A" w:rsidR="00B42348" w:rsidRPr="00F073B8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  <w:rPrChange w:id="99" w:author="Podemska Aleksandra" w:date="2025-02-21T11:25:00Z" w16du:dateUtc="2025-02-21T10:25:00Z">
            <w:rPr>
              <w:rFonts w:eastAsia="Calibri" w:cs="Arial"/>
              <w:b/>
              <w:vertAlign w:val="baseline"/>
              <w:lang w:eastAsia="ar-SA"/>
            </w:rPr>
          </w:rPrChange>
        </w:rPr>
      </w:pPr>
      <w:r w:rsidRPr="00F073B8">
        <w:rPr>
          <w:rFonts w:ascii="Aptos" w:eastAsia="Calibri" w:hAnsi="Aptos" w:cs="Arial"/>
          <w:b/>
          <w:vertAlign w:val="baseline"/>
          <w:lang w:eastAsia="ar-SA"/>
          <w:rPrChange w:id="100" w:author="Podemska Aleksandra" w:date="2025-02-21T11:25:00Z" w16du:dateUtc="2025-02-21T10:25:00Z">
            <w:rPr>
              <w:rFonts w:eastAsia="Calibri" w:cs="Arial"/>
              <w:b/>
              <w:vertAlign w:val="baseline"/>
              <w:lang w:eastAsia="ar-SA"/>
            </w:rPr>
          </w:rPrChange>
        </w:rPr>
        <w:t>Okres przechowywania danych</w:t>
      </w:r>
    </w:p>
    <w:p w14:paraId="712F3BCA" w14:textId="0D273273" w:rsidR="00B42348" w:rsidRPr="00F073B8" w:rsidRDefault="00B42348" w:rsidP="00FD7750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  <w:rPrChange w:id="101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</w:pPr>
      <w:r w:rsidRPr="00F073B8">
        <w:rPr>
          <w:rFonts w:ascii="Aptos" w:eastAsia="Calibri" w:hAnsi="Aptos" w:cs="Arial"/>
          <w:vertAlign w:val="baseline"/>
          <w:lang w:eastAsia="ar-SA"/>
          <w:rPrChange w:id="102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  <w:t xml:space="preserve">Dane osobowe są przechowywane przez okres niezbędny do realizacji celów określonych w punkcie </w:t>
      </w:r>
      <w:r w:rsidR="000962A7" w:rsidRPr="00F073B8">
        <w:rPr>
          <w:rFonts w:ascii="Aptos" w:eastAsia="Calibri" w:hAnsi="Aptos" w:cs="Arial"/>
          <w:vertAlign w:val="baseline"/>
          <w:lang w:eastAsia="ar-SA"/>
          <w:rPrChange w:id="103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  <w:t>2</w:t>
      </w:r>
      <w:r w:rsidRPr="00F073B8">
        <w:rPr>
          <w:rFonts w:ascii="Aptos" w:eastAsia="Calibri" w:hAnsi="Aptos" w:cs="Arial"/>
          <w:vertAlign w:val="baseline"/>
          <w:lang w:eastAsia="ar-SA"/>
          <w:rPrChange w:id="104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  <w:t xml:space="preserve">. </w:t>
      </w:r>
    </w:p>
    <w:p w14:paraId="3C15AD64" w14:textId="77777777" w:rsidR="00B42348" w:rsidRPr="00F073B8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  <w:rPrChange w:id="105" w:author="Podemska Aleksandra" w:date="2025-02-21T11:25:00Z" w16du:dateUtc="2025-02-21T10:25:00Z">
            <w:rPr>
              <w:rFonts w:eastAsia="Calibri" w:cs="Arial"/>
              <w:b/>
              <w:vertAlign w:val="baseline"/>
              <w:lang w:eastAsia="ar-SA"/>
            </w:rPr>
          </w:rPrChange>
        </w:rPr>
      </w:pPr>
      <w:r w:rsidRPr="00F073B8">
        <w:rPr>
          <w:rFonts w:ascii="Aptos" w:eastAsia="Calibri" w:hAnsi="Aptos" w:cs="Arial"/>
          <w:b/>
          <w:vertAlign w:val="baseline"/>
          <w:lang w:eastAsia="ar-SA"/>
          <w:rPrChange w:id="106" w:author="Podemska Aleksandra" w:date="2025-02-21T11:25:00Z" w16du:dateUtc="2025-02-21T10:25:00Z">
            <w:rPr>
              <w:rFonts w:eastAsia="Calibri" w:cs="Arial"/>
              <w:b/>
              <w:vertAlign w:val="baseline"/>
              <w:lang w:eastAsia="ar-SA"/>
            </w:rPr>
          </w:rPrChange>
        </w:rPr>
        <w:t>Prawa osób, których dane dotyczą</w:t>
      </w:r>
    </w:p>
    <w:p w14:paraId="26A9BCA8" w14:textId="3051D00A" w:rsidR="00B42348" w:rsidRPr="00F073B8" w:rsidRDefault="00B42348" w:rsidP="00FD7750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  <w:rPrChange w:id="107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</w:pPr>
      <w:r w:rsidRPr="00F073B8">
        <w:rPr>
          <w:rFonts w:ascii="Aptos" w:eastAsia="Calibri" w:hAnsi="Aptos" w:cs="Arial"/>
          <w:vertAlign w:val="baseline"/>
          <w:lang w:eastAsia="ar-SA"/>
          <w:rPrChange w:id="108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  <w:t>Przysługują Państwu następujące prawa:</w:t>
      </w:r>
    </w:p>
    <w:p w14:paraId="58B73F03" w14:textId="77777777" w:rsidR="00B42348" w:rsidRPr="00F073B8" w:rsidRDefault="00B42348" w:rsidP="00FD7750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  <w:rPrChange w:id="109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</w:pPr>
      <w:r w:rsidRPr="00F073B8">
        <w:rPr>
          <w:rFonts w:ascii="Aptos" w:eastAsia="Calibri" w:hAnsi="Aptos" w:cs="Arial"/>
          <w:vertAlign w:val="baseline"/>
          <w:lang w:eastAsia="ar-SA"/>
          <w:rPrChange w:id="110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  <w:t xml:space="preserve">prawo dostępu do swoich danych oraz otrzymania ich kopii (art. 15 RODO); </w:t>
      </w:r>
    </w:p>
    <w:p w14:paraId="08F948F5" w14:textId="173A3D63" w:rsidR="00B42348" w:rsidRPr="00F073B8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  <w:rPrChange w:id="111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</w:pPr>
      <w:r w:rsidRPr="00F073B8">
        <w:rPr>
          <w:rFonts w:ascii="Aptos" w:eastAsia="Calibri" w:hAnsi="Aptos" w:cs="Arial"/>
          <w:vertAlign w:val="baseline"/>
          <w:lang w:eastAsia="ar-SA"/>
          <w:rPrChange w:id="112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  <w:t>prawo do sprostowania swoich danych (art. 16 RODO);</w:t>
      </w:r>
    </w:p>
    <w:p w14:paraId="5E70A3F0" w14:textId="77777777" w:rsidR="00B42348" w:rsidRPr="00F073B8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  <w:rPrChange w:id="113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</w:pPr>
      <w:r w:rsidRPr="00F073B8">
        <w:rPr>
          <w:rFonts w:ascii="Aptos" w:eastAsia="Calibri" w:hAnsi="Aptos" w:cs="Arial"/>
          <w:vertAlign w:val="baseline"/>
          <w:lang w:eastAsia="ar-SA"/>
          <w:rPrChange w:id="114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  <w:t>prawo do usunięcia swoich danych (art. 17 RODO) - jeśli nie zaistniały okoliczności, o których mowa w art. 17 ust. 3 RODO;</w:t>
      </w:r>
    </w:p>
    <w:p w14:paraId="224E0C3A" w14:textId="77777777" w:rsidR="00B42348" w:rsidRPr="00F073B8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  <w:rPrChange w:id="115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</w:pPr>
      <w:r w:rsidRPr="00F073B8">
        <w:rPr>
          <w:rFonts w:ascii="Aptos" w:eastAsia="Calibri" w:hAnsi="Aptos" w:cs="Arial"/>
          <w:vertAlign w:val="baseline"/>
          <w:lang w:eastAsia="ar-SA"/>
          <w:rPrChange w:id="116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  <w:t>prawo do żądania od administratora ograniczenia przetwarzania swoich danych (art. 18 RODO);</w:t>
      </w:r>
    </w:p>
    <w:p w14:paraId="2737BEF9" w14:textId="4DA6D7A3" w:rsidR="00B42348" w:rsidRPr="00F073B8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  <w:rPrChange w:id="117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</w:pPr>
      <w:r w:rsidRPr="00F073B8">
        <w:rPr>
          <w:rFonts w:ascii="Aptos" w:eastAsia="Calibri" w:hAnsi="Aptos" w:cs="Arial"/>
          <w:vertAlign w:val="baseline"/>
          <w:lang w:eastAsia="ar-SA"/>
          <w:rPrChange w:id="118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  <w:t xml:space="preserve">prawo do przenoszenia swoich danych (art. 20 RODO) - </w:t>
      </w:r>
      <w:r w:rsidRPr="00F073B8">
        <w:rPr>
          <w:rFonts w:ascii="Aptos" w:eastAsia="Calibri" w:hAnsi="Aptos" w:cs="Arial"/>
          <w:iCs/>
          <w:vertAlign w:val="baseline"/>
          <w:rPrChange w:id="119" w:author="Podemska Aleksandra" w:date="2025-02-21T11:25:00Z" w16du:dateUtc="2025-02-21T10:25:00Z">
            <w:rPr>
              <w:rFonts w:eastAsia="Calibri" w:cs="Arial"/>
              <w:iCs/>
              <w:vertAlign w:val="baseline"/>
            </w:rPr>
          </w:rPrChange>
        </w:rPr>
        <w:t>jeśli przetwarzanie odbywa się na podstawie umowy: w celu jej zawarcia lub realizacji (w myśl art. 6 ust. 1 lit. b RODO), oraz w sposób zautomatyzowany</w:t>
      </w:r>
      <w:r w:rsidRPr="00F073B8">
        <w:rPr>
          <w:rFonts w:ascii="Aptos" w:eastAsia="Calibri" w:hAnsi="Aptos" w:cs="Arial"/>
          <w:iCs/>
          <w:rPrChange w:id="120" w:author="Podemska Aleksandra" w:date="2025-02-21T11:25:00Z" w16du:dateUtc="2025-02-21T10:25:00Z">
            <w:rPr>
              <w:rFonts w:eastAsia="Calibri" w:cs="Arial"/>
              <w:iCs/>
            </w:rPr>
          </w:rPrChange>
        </w:rPr>
        <w:footnoteReference w:id="3"/>
      </w:r>
      <w:r w:rsidRPr="00F073B8">
        <w:rPr>
          <w:rFonts w:ascii="Aptos" w:eastAsia="Calibri" w:hAnsi="Aptos" w:cs="Arial"/>
          <w:vertAlign w:val="baseline"/>
          <w:lang w:eastAsia="ar-SA"/>
          <w:rPrChange w:id="126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  <w:t>;</w:t>
      </w:r>
    </w:p>
    <w:p w14:paraId="20A62F40" w14:textId="14860694" w:rsidR="00B42348" w:rsidRPr="00F073B8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  <w:rPrChange w:id="127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</w:pPr>
      <w:r w:rsidRPr="00F073B8">
        <w:rPr>
          <w:rFonts w:ascii="Aptos" w:eastAsia="Calibri" w:hAnsi="Aptos" w:cs="Arial"/>
          <w:vertAlign w:val="baseline"/>
          <w:lang w:eastAsia="ar-SA"/>
          <w:rPrChange w:id="128" w:author="Podemska Aleksandra" w:date="2025-02-21T11:25:00Z" w16du:dateUtc="2025-02-21T10:25:00Z">
            <w:rPr>
              <w:rFonts w:eastAsia="Calibri" w:cs="Arial"/>
              <w:vertAlign w:val="baseline"/>
              <w:lang w:eastAsia="ar-SA"/>
            </w:rPr>
          </w:rPrChange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Pr="00F073B8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  <w:rPrChange w:id="129" w:author="Podemska Aleksandra" w:date="2025-02-21T11:26:00Z" w16du:dateUtc="2025-02-21T10:26:00Z">
            <w:rPr>
              <w:rFonts w:eastAsia="Calibri" w:cs="Arial"/>
              <w:b/>
              <w:vertAlign w:val="baseline"/>
              <w:lang w:eastAsia="ar-SA"/>
            </w:rPr>
          </w:rPrChange>
        </w:rPr>
      </w:pPr>
      <w:r w:rsidRPr="00F073B8">
        <w:rPr>
          <w:rFonts w:ascii="Aptos" w:eastAsia="Calibri" w:hAnsi="Aptos" w:cs="Arial"/>
          <w:b/>
          <w:vertAlign w:val="baseline"/>
          <w:lang w:eastAsia="ar-SA"/>
          <w:rPrChange w:id="130" w:author="Podemska Aleksandra" w:date="2025-02-21T11:26:00Z" w16du:dateUtc="2025-02-21T10:26:00Z">
            <w:rPr>
              <w:rFonts w:eastAsia="Calibri" w:cs="Arial"/>
              <w:b/>
              <w:vertAlign w:val="baseline"/>
              <w:lang w:eastAsia="ar-SA"/>
            </w:rPr>
          </w:rPrChange>
        </w:rPr>
        <w:t>Zautomatyzowane podejmowanie decyzji</w:t>
      </w:r>
    </w:p>
    <w:p w14:paraId="26D2CA14" w14:textId="77777777" w:rsidR="00B42348" w:rsidRPr="00F073B8" w:rsidRDefault="00B42348" w:rsidP="00FD7750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  <w:rPrChange w:id="131" w:author="Podemska Aleksandra" w:date="2025-02-21T11:26:00Z" w16du:dateUtc="2025-02-21T10:26:00Z">
            <w:rPr>
              <w:rFonts w:eastAsia="Calibri" w:cs="Arial"/>
              <w:vertAlign w:val="baseline"/>
              <w:lang w:eastAsia="ar-SA"/>
            </w:rPr>
          </w:rPrChange>
        </w:rPr>
      </w:pPr>
      <w:r w:rsidRPr="00F073B8">
        <w:rPr>
          <w:rFonts w:ascii="Aptos" w:eastAsia="Calibri" w:hAnsi="Aptos" w:cs="Arial"/>
          <w:vertAlign w:val="baseline"/>
          <w:lang w:eastAsia="ar-SA"/>
          <w:rPrChange w:id="132" w:author="Podemska Aleksandra" w:date="2025-02-21T11:26:00Z" w16du:dateUtc="2025-02-21T10:26:00Z">
            <w:rPr>
              <w:rFonts w:eastAsia="Calibri" w:cs="Arial"/>
              <w:vertAlign w:val="baseline"/>
              <w:lang w:eastAsia="ar-SA"/>
            </w:rPr>
          </w:rPrChange>
        </w:rPr>
        <w:t>Dane osobowe nie będą podlegały zautomatyzowanemu podejmowaniu decyzji, w tym profilowaniu.</w:t>
      </w:r>
    </w:p>
    <w:p w14:paraId="7F9F2A3E" w14:textId="77777777" w:rsidR="00B42348" w:rsidRPr="00F073B8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ascii="Aptos" w:eastAsia="Calibri" w:hAnsi="Aptos" w:cs="Arial"/>
          <w:b/>
          <w:vertAlign w:val="baseline"/>
          <w:lang w:eastAsia="ar-SA"/>
          <w:rPrChange w:id="133" w:author="Podemska Aleksandra" w:date="2025-02-21T11:26:00Z" w16du:dateUtc="2025-02-21T10:26:00Z">
            <w:rPr>
              <w:rFonts w:eastAsia="Calibri" w:cs="Arial"/>
              <w:b/>
              <w:vertAlign w:val="baseline"/>
              <w:lang w:eastAsia="ar-SA"/>
            </w:rPr>
          </w:rPrChange>
        </w:rPr>
      </w:pPr>
      <w:r w:rsidRPr="00F073B8">
        <w:rPr>
          <w:rFonts w:ascii="Aptos" w:eastAsia="Calibri" w:hAnsi="Aptos" w:cs="Arial"/>
          <w:b/>
          <w:vertAlign w:val="baseline"/>
          <w:lang w:eastAsia="ar-SA"/>
          <w:rPrChange w:id="134" w:author="Podemska Aleksandra" w:date="2025-02-21T11:26:00Z" w16du:dateUtc="2025-02-21T10:26:00Z">
            <w:rPr>
              <w:rFonts w:eastAsia="Calibri" w:cs="Arial"/>
              <w:b/>
              <w:vertAlign w:val="baseline"/>
              <w:lang w:eastAsia="ar-SA"/>
            </w:rPr>
          </w:rPrChange>
        </w:rPr>
        <w:t>Przekazywanie danych do państwa trzeciego</w:t>
      </w:r>
    </w:p>
    <w:p w14:paraId="18248995" w14:textId="77777777" w:rsidR="00B42348" w:rsidRPr="00F073B8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  <w:rPrChange w:id="135" w:author="Podemska Aleksandra" w:date="2025-02-21T11:26:00Z" w16du:dateUtc="2025-02-21T10:26:00Z">
            <w:rPr>
              <w:rFonts w:eastAsia="Calibri" w:cs="Arial"/>
              <w:vertAlign w:val="baseline"/>
              <w:lang w:eastAsia="ar-SA"/>
            </w:rPr>
          </w:rPrChange>
        </w:rPr>
      </w:pPr>
      <w:r w:rsidRPr="00F073B8">
        <w:rPr>
          <w:rFonts w:ascii="Aptos" w:eastAsia="Calibri" w:hAnsi="Aptos" w:cs="Arial"/>
          <w:sz w:val="22"/>
          <w:szCs w:val="22"/>
          <w:vertAlign w:val="baseline"/>
          <w:lang w:eastAsia="ar-SA"/>
          <w:rPrChange w:id="136" w:author="Podemska Aleksandra" w:date="2025-02-21T11:26:00Z" w16du:dateUtc="2025-02-21T10:26:00Z">
            <w:rPr>
              <w:rFonts w:eastAsia="Calibri" w:cs="Arial"/>
              <w:vertAlign w:val="baseline"/>
              <w:lang w:eastAsia="ar-SA"/>
            </w:rPr>
          </w:rPrChange>
        </w:rPr>
        <w:t>Państwa dane osobowe nie będą przekazywane do państwa trzeciego.</w:t>
      </w:r>
    </w:p>
    <w:p w14:paraId="4CBED2C0" w14:textId="77777777" w:rsidR="00B42348" w:rsidRPr="00F073B8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ascii="Aptos" w:eastAsia="Calibri" w:hAnsi="Aptos" w:cs="Arial"/>
          <w:b/>
          <w:sz w:val="22"/>
          <w:szCs w:val="22"/>
          <w:vertAlign w:val="baseline"/>
          <w:lang w:eastAsia="ar-SA"/>
          <w:rPrChange w:id="137" w:author="Podemska Aleksandra" w:date="2025-02-21T11:26:00Z" w16du:dateUtc="2025-02-21T10:26:00Z">
            <w:rPr>
              <w:rFonts w:eastAsia="Calibri" w:cs="Arial"/>
              <w:b/>
              <w:vertAlign w:val="baseline"/>
              <w:lang w:eastAsia="ar-SA"/>
            </w:rPr>
          </w:rPrChange>
        </w:rPr>
      </w:pPr>
      <w:r w:rsidRPr="00F073B8">
        <w:rPr>
          <w:rFonts w:ascii="Aptos" w:eastAsia="Calibri" w:hAnsi="Aptos" w:cs="Arial"/>
          <w:b/>
          <w:sz w:val="22"/>
          <w:szCs w:val="22"/>
          <w:vertAlign w:val="baseline"/>
          <w:lang w:eastAsia="ar-SA"/>
          <w:rPrChange w:id="138" w:author="Podemska Aleksandra" w:date="2025-02-21T11:26:00Z" w16du:dateUtc="2025-02-21T10:26:00Z">
            <w:rPr>
              <w:rFonts w:eastAsia="Calibri" w:cs="Arial"/>
              <w:b/>
              <w:vertAlign w:val="baseline"/>
              <w:lang w:eastAsia="ar-SA"/>
            </w:rPr>
          </w:rPrChange>
        </w:rPr>
        <w:lastRenderedPageBreak/>
        <w:t>Kontakt z administratorem danych i Inspektorem Ochrony Danych</w:t>
      </w:r>
    </w:p>
    <w:p w14:paraId="75E48C9B" w14:textId="3A680B89" w:rsidR="00B42348" w:rsidRPr="00F073B8" w:rsidRDefault="00B42348" w:rsidP="00202943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  <w:rPrChange w:id="139" w:author="Podemska Aleksandra" w:date="2025-02-21T11:26:00Z" w16du:dateUtc="2025-02-21T10:26:00Z">
            <w:rPr>
              <w:rFonts w:eastAsia="Calibri" w:cs="Arial"/>
              <w:vertAlign w:val="baseline"/>
              <w:lang w:eastAsia="ar-SA"/>
            </w:rPr>
          </w:rPrChange>
        </w:rPr>
      </w:pPr>
      <w:r w:rsidRPr="00F073B8">
        <w:rPr>
          <w:rFonts w:ascii="Aptos" w:eastAsia="Calibri" w:hAnsi="Aptos" w:cs="Arial"/>
          <w:sz w:val="22"/>
          <w:szCs w:val="22"/>
          <w:vertAlign w:val="baseline"/>
          <w:lang w:eastAsia="ar-SA"/>
          <w:rPrChange w:id="140" w:author="Podemska Aleksandra" w:date="2025-02-21T11:26:00Z" w16du:dateUtc="2025-02-21T10:26:00Z">
            <w:rPr>
              <w:rFonts w:eastAsia="Calibri" w:cs="Arial"/>
              <w:vertAlign w:val="baseline"/>
              <w:lang w:eastAsia="ar-SA"/>
            </w:rPr>
          </w:rPrChange>
        </w:rPr>
        <w:t xml:space="preserve">Jeśli mają Państwo pytania dotyczące przetwarzania przez Instytucję Pośredniczącą tj. </w:t>
      </w:r>
      <w:r w:rsidR="001A79FE" w:rsidRPr="00F073B8">
        <w:rPr>
          <w:rFonts w:ascii="Aptos" w:eastAsia="Calibri" w:hAnsi="Aptos" w:cs="Arial"/>
          <w:sz w:val="22"/>
          <w:szCs w:val="22"/>
          <w:vertAlign w:val="baseline"/>
          <w:lang w:eastAsia="ar-SA"/>
          <w:rPrChange w:id="141" w:author="Podemska Aleksandra" w:date="2025-02-21T11:26:00Z" w16du:dateUtc="2025-02-21T10:26:00Z">
            <w:rPr>
              <w:rFonts w:eastAsia="Calibri" w:cs="Arial"/>
              <w:vertAlign w:val="baseline"/>
              <w:lang w:eastAsia="ar-SA"/>
            </w:rPr>
          </w:rPrChange>
        </w:rPr>
        <w:t xml:space="preserve">Mazowiecką Jednostkę Wdrażania Programów Unijnych w ramach </w:t>
      </w:r>
      <w:r w:rsidRPr="00F073B8">
        <w:rPr>
          <w:rFonts w:ascii="Aptos" w:eastAsia="Calibri" w:hAnsi="Aptos" w:cs="Arial"/>
          <w:sz w:val="22"/>
          <w:szCs w:val="22"/>
          <w:vertAlign w:val="baseline"/>
          <w:lang w:eastAsia="ar-SA"/>
          <w:rPrChange w:id="142" w:author="Podemska Aleksandra" w:date="2025-02-21T11:26:00Z" w16du:dateUtc="2025-02-21T10:26:00Z">
            <w:rPr>
              <w:rFonts w:eastAsia="Calibri" w:cs="Arial"/>
              <w:vertAlign w:val="baseline"/>
              <w:lang w:eastAsia="ar-SA"/>
            </w:rPr>
          </w:rPrChange>
        </w:rPr>
        <w:t xml:space="preserve">FEM 2021-2027, prosimy kontaktować się z Inspektorem Ochrony Danych (IOD) w następujący sposób: pocztą tradycyjną na adres: ul……………………(adres), elektronicznie: na adres e-mail: </w:t>
      </w:r>
      <w:r w:rsidR="00027F0F" w:rsidRPr="00F073B8">
        <w:rPr>
          <w:rFonts w:ascii="Aptos" w:eastAsia="Calibri" w:hAnsi="Aptos" w:cs="Arial"/>
          <w:sz w:val="22"/>
          <w:szCs w:val="22"/>
          <w:vertAlign w:val="baseline"/>
          <w:lang w:eastAsia="ar-SA"/>
          <w:rPrChange w:id="143" w:author="Podemska Aleksandra" w:date="2025-02-21T11:26:00Z" w16du:dateUtc="2025-02-21T10:26:00Z">
            <w:rPr>
              <w:rFonts w:eastAsia="Calibri" w:cs="Arial"/>
              <w:vertAlign w:val="baseline"/>
              <w:lang w:eastAsia="ar-SA"/>
            </w:rPr>
          </w:rPrChange>
        </w:rPr>
        <w:t>iod@mazowia.eu</w:t>
      </w:r>
      <w:r w:rsidR="00754893" w:rsidRPr="00F073B8">
        <w:rPr>
          <w:rFonts w:ascii="Aptos" w:eastAsia="Calibri" w:hAnsi="Aptos" w:cs="Arial"/>
          <w:sz w:val="22"/>
          <w:szCs w:val="22"/>
          <w:vertAlign w:val="baseline"/>
          <w:lang w:eastAsia="ar-SA"/>
          <w:rPrChange w:id="144" w:author="Podemska Aleksandra" w:date="2025-02-21T11:26:00Z" w16du:dateUtc="2025-02-21T10:26:00Z">
            <w:rPr>
              <w:rFonts w:eastAsia="Calibri" w:cs="Arial"/>
              <w:vertAlign w:val="baseline"/>
              <w:lang w:eastAsia="ar-SA"/>
            </w:rPr>
          </w:rPrChange>
        </w:rPr>
        <w:t>.</w:t>
      </w:r>
    </w:p>
    <w:p w14:paraId="222BE53C" w14:textId="77777777" w:rsidR="009B2DC2" w:rsidRPr="00F073B8" w:rsidRDefault="009B2DC2" w:rsidP="00FD7750">
      <w:pPr>
        <w:suppressAutoHyphens/>
        <w:spacing w:after="0" w:line="240" w:lineRule="auto"/>
        <w:rPr>
          <w:rFonts w:ascii="Aptos" w:hAnsi="Aptos" w:cs="Arial"/>
          <w:sz w:val="22"/>
          <w:szCs w:val="22"/>
          <w:rPrChange w:id="145" w:author="Podemska Aleksandra" w:date="2025-02-21T11:26:00Z" w16du:dateUtc="2025-02-21T10:26:00Z">
            <w:rPr>
              <w:rFonts w:cs="Arial"/>
            </w:rPr>
          </w:rPrChange>
        </w:rPr>
      </w:pPr>
    </w:p>
    <w:sectPr w:rsidR="009B2DC2" w:rsidRPr="00F073B8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8B364" w14:textId="77777777" w:rsidR="004D4C99" w:rsidRDefault="004D4C99" w:rsidP="00D17C21">
      <w:pPr>
        <w:spacing w:before="0" w:after="0" w:line="240" w:lineRule="auto"/>
      </w:pPr>
      <w:r>
        <w:separator/>
      </w:r>
    </w:p>
  </w:endnote>
  <w:endnote w:type="continuationSeparator" w:id="0">
    <w:p w14:paraId="6363BA1D" w14:textId="77777777" w:rsidR="004D4C99" w:rsidRDefault="004D4C99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CD6EC5" w14:textId="77777777" w:rsidR="004D4C99" w:rsidRDefault="004D4C99" w:rsidP="00D17C21">
      <w:pPr>
        <w:spacing w:before="0" w:after="0" w:line="240" w:lineRule="auto"/>
      </w:pPr>
      <w:r>
        <w:separator/>
      </w:r>
    </w:p>
  </w:footnote>
  <w:footnote w:type="continuationSeparator" w:id="0">
    <w:p w14:paraId="4D05497D" w14:textId="77777777" w:rsidR="004D4C99" w:rsidRDefault="004D4C99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1793DA6B" w:rsidR="00D17C21" w:rsidRPr="00351A16" w:rsidRDefault="00D17C21" w:rsidP="00FD7750">
      <w:pPr>
        <w:pStyle w:val="Tekstprzypisudolnego"/>
        <w:ind w:left="142" w:hanging="142"/>
        <w:rPr>
          <w:rFonts w:ascii="Aptos" w:hAnsi="Aptos" w:cs="Arial"/>
          <w:sz w:val="18"/>
          <w:szCs w:val="18"/>
          <w:rPrChange w:id="21" w:author="Podemska Aleksandra" w:date="2025-02-21T11:24:00Z" w16du:dateUtc="2025-02-21T10:24:00Z">
            <w:rPr>
              <w:rFonts w:ascii="Arial" w:hAnsi="Arial" w:cs="Arial"/>
              <w:sz w:val="18"/>
              <w:szCs w:val="18"/>
            </w:rPr>
          </w:rPrChange>
        </w:rPr>
      </w:pPr>
      <w:r w:rsidRPr="00351A16">
        <w:rPr>
          <w:rStyle w:val="Odwoanieprzypisudolnego"/>
          <w:rFonts w:ascii="Aptos" w:hAnsi="Aptos" w:cs="Arial"/>
          <w:sz w:val="18"/>
          <w:szCs w:val="18"/>
          <w:rPrChange w:id="22" w:author="Podemska Aleksandra" w:date="2025-02-21T11:24:00Z" w16du:dateUtc="2025-02-21T10:24:00Z">
            <w:rPr>
              <w:rStyle w:val="Odwoanieprzypisudolnego"/>
              <w:rFonts w:ascii="Arial" w:hAnsi="Arial" w:cs="Arial"/>
              <w:sz w:val="18"/>
              <w:szCs w:val="18"/>
            </w:rPr>
          </w:rPrChange>
        </w:rPr>
        <w:footnoteRef/>
      </w:r>
      <w:r w:rsidR="009113E9" w:rsidRPr="00351A16">
        <w:rPr>
          <w:rFonts w:ascii="Aptos" w:hAnsi="Aptos" w:cs="Arial"/>
          <w:sz w:val="18"/>
          <w:szCs w:val="18"/>
          <w:vertAlign w:val="superscript"/>
          <w:rPrChange w:id="23" w:author="Podemska Aleksandra" w:date="2025-02-21T11:24:00Z" w16du:dateUtc="2025-02-21T10:24:00Z">
            <w:rPr>
              <w:rFonts w:ascii="Arial" w:hAnsi="Arial" w:cs="Arial"/>
              <w:sz w:val="18"/>
              <w:szCs w:val="18"/>
              <w:vertAlign w:val="superscript"/>
            </w:rPr>
          </w:rPrChange>
        </w:rPr>
        <w:t>)</w:t>
      </w:r>
      <w:r w:rsidRPr="00351A16">
        <w:rPr>
          <w:rFonts w:ascii="Aptos" w:hAnsi="Aptos" w:cs="Arial"/>
          <w:sz w:val="18"/>
          <w:szCs w:val="18"/>
          <w:rPrChange w:id="24" w:author="Podemska Aleksandra" w:date="2025-02-21T11:24:00Z" w16du:dateUtc="2025-02-21T10:24:00Z">
            <w:rPr>
              <w:rFonts w:ascii="Arial" w:hAnsi="Arial" w:cs="Arial"/>
              <w:sz w:val="18"/>
              <w:szCs w:val="18"/>
            </w:rPr>
          </w:rPrChange>
        </w:rPr>
        <w:t xml:space="preserve"> </w:t>
      </w:r>
      <w:r w:rsidR="00873BE4" w:rsidRPr="00351A16">
        <w:rPr>
          <w:rFonts w:ascii="Aptos" w:hAnsi="Aptos" w:cs="Arial"/>
          <w:sz w:val="18"/>
          <w:szCs w:val="18"/>
          <w:rPrChange w:id="25" w:author="Podemska Aleksandra" w:date="2025-02-21T11:24:00Z" w16du:dateUtc="2025-02-21T10:24:00Z">
            <w:rPr>
              <w:rFonts w:ascii="Arial" w:hAnsi="Arial" w:cs="Arial"/>
              <w:sz w:val="18"/>
              <w:szCs w:val="18"/>
            </w:rPr>
          </w:rPrChange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873BE4" w:rsidRPr="00351A16">
        <w:rPr>
          <w:rFonts w:ascii="Aptos" w:hAnsi="Aptos" w:cs="Arial"/>
          <w:sz w:val="18"/>
          <w:szCs w:val="18"/>
          <w:rPrChange w:id="26" w:author="Podemska Aleksandra" w:date="2025-02-21T11:24:00Z" w16du:dateUtc="2025-02-21T10:24:00Z">
            <w:rPr>
              <w:rFonts w:ascii="Arial" w:hAnsi="Arial" w:cs="Arial"/>
              <w:sz w:val="18"/>
              <w:szCs w:val="18"/>
            </w:rPr>
          </w:rPrChange>
        </w:rPr>
        <w:t>późn</w:t>
      </w:r>
      <w:proofErr w:type="spellEnd"/>
      <w:r w:rsidR="00873BE4" w:rsidRPr="00351A16">
        <w:rPr>
          <w:rFonts w:ascii="Aptos" w:hAnsi="Aptos" w:cs="Arial"/>
          <w:sz w:val="18"/>
          <w:szCs w:val="18"/>
          <w:rPrChange w:id="27" w:author="Podemska Aleksandra" w:date="2025-02-21T11:24:00Z" w16du:dateUtc="2025-02-21T10:24:00Z">
            <w:rPr>
              <w:rFonts w:ascii="Arial" w:hAnsi="Arial" w:cs="Arial"/>
              <w:sz w:val="18"/>
              <w:szCs w:val="18"/>
            </w:rPr>
          </w:rPrChange>
        </w:rPr>
        <w:t>. zm.).</w:t>
      </w:r>
    </w:p>
  </w:footnote>
  <w:footnote w:id="2">
    <w:p w14:paraId="706C54B3" w14:textId="0B0BA916" w:rsidR="00D17C21" w:rsidRPr="00351A16" w:rsidRDefault="00D17C21" w:rsidP="00FD7750">
      <w:pPr>
        <w:pStyle w:val="Tekstprzypisudolnego"/>
        <w:ind w:left="142" w:hanging="142"/>
        <w:rPr>
          <w:rFonts w:ascii="Aptos" w:hAnsi="Aptos" w:cstheme="minorHAnsi"/>
          <w:sz w:val="18"/>
          <w:szCs w:val="18"/>
          <w:rPrChange w:id="31" w:author="Podemska Aleksandra" w:date="2025-02-21T11:24:00Z" w16du:dateUtc="2025-02-21T10:24:00Z">
            <w:rPr>
              <w:rFonts w:asciiTheme="minorHAnsi" w:hAnsiTheme="minorHAnsi" w:cstheme="minorHAnsi"/>
              <w:sz w:val="18"/>
              <w:szCs w:val="18"/>
            </w:rPr>
          </w:rPrChange>
        </w:rPr>
      </w:pPr>
      <w:r w:rsidRPr="00351A16">
        <w:rPr>
          <w:rStyle w:val="Odwoanieprzypisudolnego"/>
          <w:rFonts w:ascii="Aptos" w:hAnsi="Aptos" w:cs="Arial"/>
          <w:sz w:val="18"/>
          <w:szCs w:val="18"/>
          <w:rPrChange w:id="32" w:author="Podemska Aleksandra" w:date="2025-02-21T11:24:00Z" w16du:dateUtc="2025-02-21T10:24:00Z">
            <w:rPr>
              <w:rStyle w:val="Odwoanieprzypisudolnego"/>
              <w:rFonts w:ascii="Arial" w:hAnsi="Arial" w:cs="Arial"/>
              <w:sz w:val="18"/>
              <w:szCs w:val="18"/>
            </w:rPr>
          </w:rPrChange>
        </w:rPr>
        <w:footnoteRef/>
      </w:r>
      <w:r w:rsidR="009113E9" w:rsidRPr="00351A16">
        <w:rPr>
          <w:rFonts w:ascii="Aptos" w:hAnsi="Aptos" w:cs="Arial"/>
          <w:sz w:val="18"/>
          <w:szCs w:val="18"/>
          <w:vertAlign w:val="superscript"/>
          <w:rPrChange w:id="33" w:author="Podemska Aleksandra" w:date="2025-02-21T11:24:00Z" w16du:dateUtc="2025-02-21T10:24:00Z">
            <w:rPr>
              <w:rFonts w:ascii="Arial" w:hAnsi="Arial" w:cs="Arial"/>
              <w:sz w:val="18"/>
              <w:szCs w:val="18"/>
              <w:vertAlign w:val="superscript"/>
            </w:rPr>
          </w:rPrChange>
        </w:rPr>
        <w:t>)</w:t>
      </w:r>
      <w:r w:rsidRPr="00351A16">
        <w:rPr>
          <w:rFonts w:ascii="Aptos" w:hAnsi="Aptos" w:cs="Arial"/>
          <w:sz w:val="18"/>
          <w:szCs w:val="18"/>
          <w:rPrChange w:id="34" w:author="Podemska Aleksandra" w:date="2025-02-21T11:24:00Z" w16du:dateUtc="2025-02-21T10:24:00Z">
            <w:rPr>
              <w:rFonts w:ascii="Arial" w:hAnsi="Arial" w:cs="Arial"/>
              <w:sz w:val="18"/>
              <w:szCs w:val="18"/>
            </w:rPr>
          </w:rPrChange>
        </w:rPr>
        <w:t xml:space="preserve"> Ustawa z dnia 28 kwietnia 2022 r o zasadach realizacji zadań finansowanych ze środków europejskich w perspektywie finansowej 2021-2027 (Dz.U.</w:t>
      </w:r>
      <w:r w:rsidR="00353936" w:rsidRPr="00351A16">
        <w:rPr>
          <w:rFonts w:ascii="Aptos" w:hAnsi="Aptos" w:cs="Arial"/>
          <w:sz w:val="18"/>
          <w:szCs w:val="18"/>
          <w:rPrChange w:id="35" w:author="Podemska Aleksandra" w:date="2025-02-21T11:24:00Z" w16du:dateUtc="2025-02-21T10:24:00Z">
            <w:rPr>
              <w:rFonts w:ascii="Arial" w:hAnsi="Arial" w:cs="Arial"/>
              <w:sz w:val="18"/>
              <w:szCs w:val="18"/>
            </w:rPr>
          </w:rPrChange>
        </w:rPr>
        <w:t xml:space="preserve">, </w:t>
      </w:r>
      <w:r w:rsidRPr="00351A16">
        <w:rPr>
          <w:rFonts w:ascii="Aptos" w:hAnsi="Aptos" w:cs="Arial"/>
          <w:sz w:val="18"/>
          <w:szCs w:val="18"/>
          <w:rPrChange w:id="36" w:author="Podemska Aleksandra" w:date="2025-02-21T11:24:00Z" w16du:dateUtc="2025-02-21T10:24:00Z">
            <w:rPr>
              <w:rFonts w:ascii="Arial" w:hAnsi="Arial" w:cs="Arial"/>
              <w:sz w:val="18"/>
              <w:szCs w:val="18"/>
            </w:rPr>
          </w:rPrChange>
        </w:rPr>
        <w:t>poz. 1079</w:t>
      </w:r>
      <w:ins w:id="37" w:author="Podemska Aleksandra" w:date="2025-02-11T09:44:00Z" w16du:dateUtc="2025-02-11T08:44:00Z">
        <w:r w:rsidR="00E844DD" w:rsidRPr="00351A16">
          <w:rPr>
            <w:rFonts w:ascii="Aptos" w:hAnsi="Aptos" w:cs="Arial"/>
            <w:sz w:val="18"/>
            <w:szCs w:val="18"/>
            <w:rPrChange w:id="38" w:author="Podemska Aleksandra" w:date="2025-02-21T11:24:00Z" w16du:dateUtc="2025-02-21T10:24:00Z">
              <w:rPr>
                <w:rFonts w:ascii="Arial" w:hAnsi="Arial" w:cs="Arial"/>
                <w:sz w:val="18"/>
                <w:szCs w:val="18"/>
              </w:rPr>
            </w:rPrChange>
          </w:rPr>
          <w:t xml:space="preserve"> oraz z 2024 r. </w:t>
        </w:r>
      </w:ins>
      <w:ins w:id="39" w:author="Podemska Aleksandra" w:date="2025-02-21T11:24:00Z" w16du:dateUtc="2025-02-21T10:24:00Z">
        <w:r w:rsidR="00351A16">
          <w:rPr>
            <w:rFonts w:ascii="Aptos" w:hAnsi="Aptos" w:cs="Arial"/>
            <w:sz w:val="18"/>
            <w:szCs w:val="18"/>
          </w:rPr>
          <w:t xml:space="preserve">poz. </w:t>
        </w:r>
      </w:ins>
      <w:ins w:id="40" w:author="Podemska Aleksandra" w:date="2025-02-11T09:44:00Z" w16du:dateUtc="2025-02-11T08:44:00Z">
        <w:r w:rsidR="00E844DD" w:rsidRPr="00351A16">
          <w:rPr>
            <w:rFonts w:ascii="Aptos" w:hAnsi="Aptos" w:cs="Arial"/>
            <w:sz w:val="18"/>
            <w:szCs w:val="18"/>
            <w:rPrChange w:id="41" w:author="Podemska Aleksandra" w:date="2025-02-21T11:24:00Z" w16du:dateUtc="2025-02-21T10:24:00Z">
              <w:rPr>
                <w:rFonts w:ascii="Arial" w:hAnsi="Arial" w:cs="Arial"/>
                <w:sz w:val="18"/>
                <w:szCs w:val="18"/>
              </w:rPr>
            </w:rPrChange>
          </w:rPr>
          <w:t>1717</w:t>
        </w:r>
      </w:ins>
      <w:r w:rsidRPr="00351A16">
        <w:rPr>
          <w:rFonts w:ascii="Aptos" w:hAnsi="Aptos" w:cs="Arial"/>
          <w:sz w:val="18"/>
          <w:szCs w:val="18"/>
          <w:rPrChange w:id="42" w:author="Podemska Aleksandra" w:date="2025-02-21T11:24:00Z" w16du:dateUtc="2025-02-21T10:24:00Z">
            <w:rPr>
              <w:rFonts w:ascii="Arial" w:hAnsi="Arial" w:cs="Arial"/>
              <w:sz w:val="18"/>
              <w:szCs w:val="18"/>
            </w:rPr>
          </w:rPrChange>
        </w:rPr>
        <w:t>), zwana dalej „ustawą wdrożeniową”.</w:t>
      </w:r>
    </w:p>
  </w:footnote>
  <w:footnote w:id="3">
    <w:p w14:paraId="25626292" w14:textId="77777777" w:rsidR="00B42348" w:rsidRPr="00F073B8" w:rsidRDefault="00B42348" w:rsidP="00FD7750">
      <w:pPr>
        <w:pStyle w:val="Tekstprzypisudolnego"/>
        <w:rPr>
          <w:rFonts w:ascii="Aptos" w:hAnsi="Aptos" w:cs="Arial"/>
          <w:sz w:val="18"/>
          <w:szCs w:val="18"/>
          <w:rPrChange w:id="121" w:author="Podemska Aleksandra" w:date="2025-02-21T11:26:00Z" w16du:dateUtc="2025-02-21T10:26:00Z">
            <w:rPr>
              <w:rFonts w:ascii="Arial" w:hAnsi="Arial" w:cs="Arial"/>
              <w:sz w:val="18"/>
              <w:szCs w:val="18"/>
            </w:rPr>
          </w:rPrChange>
        </w:rPr>
      </w:pPr>
      <w:r w:rsidRPr="00F073B8">
        <w:rPr>
          <w:rStyle w:val="Odwoanieprzypisudolnego"/>
          <w:rFonts w:ascii="Aptos" w:hAnsi="Aptos" w:cs="Arial"/>
          <w:sz w:val="18"/>
          <w:szCs w:val="18"/>
          <w:rPrChange w:id="122" w:author="Podemska Aleksandra" w:date="2025-02-21T11:26:00Z" w16du:dateUtc="2025-02-21T10:26:00Z">
            <w:rPr>
              <w:rStyle w:val="Odwoanieprzypisudolnego"/>
              <w:rFonts w:ascii="Arial" w:hAnsi="Arial" w:cs="Arial"/>
              <w:sz w:val="18"/>
              <w:szCs w:val="18"/>
            </w:rPr>
          </w:rPrChange>
        </w:rPr>
        <w:footnoteRef/>
      </w:r>
      <w:r w:rsidRPr="00F073B8">
        <w:rPr>
          <w:rFonts w:ascii="Aptos" w:hAnsi="Aptos" w:cs="Arial"/>
          <w:sz w:val="18"/>
          <w:szCs w:val="18"/>
          <w:vertAlign w:val="superscript"/>
          <w:rPrChange w:id="123" w:author="Podemska Aleksandra" w:date="2025-02-21T11:26:00Z" w16du:dateUtc="2025-02-21T10:26:00Z">
            <w:rPr>
              <w:rFonts w:ascii="Arial" w:hAnsi="Arial" w:cs="Arial"/>
              <w:sz w:val="18"/>
              <w:szCs w:val="18"/>
              <w:vertAlign w:val="superscript"/>
            </w:rPr>
          </w:rPrChange>
        </w:rPr>
        <w:t>)</w:t>
      </w:r>
      <w:r w:rsidRPr="00F073B8">
        <w:rPr>
          <w:rFonts w:ascii="Aptos" w:hAnsi="Aptos" w:cs="Arial"/>
          <w:sz w:val="18"/>
          <w:szCs w:val="18"/>
          <w:rPrChange w:id="124" w:author="Podemska Aleksandra" w:date="2025-02-21T11:26:00Z" w16du:dateUtc="2025-02-21T10:26:00Z">
            <w:rPr>
              <w:rFonts w:ascii="Arial" w:hAnsi="Arial" w:cs="Arial"/>
              <w:sz w:val="18"/>
              <w:szCs w:val="18"/>
            </w:rPr>
          </w:rPrChange>
        </w:rPr>
        <w:t xml:space="preserve"> </w:t>
      </w:r>
      <w:r w:rsidRPr="00F073B8">
        <w:rPr>
          <w:rFonts w:ascii="Aptos" w:hAnsi="Aptos" w:cs="Arial"/>
          <w:iCs/>
          <w:sz w:val="18"/>
          <w:szCs w:val="18"/>
          <w:rPrChange w:id="125" w:author="Podemska Aleksandra" w:date="2025-02-21T11:26:00Z" w16du:dateUtc="2025-02-21T10:26:00Z">
            <w:rPr>
              <w:rFonts w:ascii="Arial" w:hAnsi="Arial" w:cs="Arial"/>
              <w:iCs/>
              <w:sz w:val="18"/>
              <w:szCs w:val="18"/>
            </w:rPr>
          </w:rPrChange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77A4E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791A3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78857994">
    <w:abstractNumId w:val="8"/>
  </w:num>
  <w:num w:numId="2" w16cid:durableId="1116556610">
    <w:abstractNumId w:val="7"/>
  </w:num>
  <w:num w:numId="3" w16cid:durableId="60637796">
    <w:abstractNumId w:val="4"/>
  </w:num>
  <w:num w:numId="4" w16cid:durableId="1342584873">
    <w:abstractNumId w:val="10"/>
  </w:num>
  <w:num w:numId="5" w16cid:durableId="473837158">
    <w:abstractNumId w:val="9"/>
  </w:num>
  <w:num w:numId="6" w16cid:durableId="942036093">
    <w:abstractNumId w:val="2"/>
  </w:num>
  <w:num w:numId="7" w16cid:durableId="1366296718">
    <w:abstractNumId w:val="1"/>
  </w:num>
  <w:num w:numId="8" w16cid:durableId="19408742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433852">
    <w:abstractNumId w:val="10"/>
  </w:num>
  <w:num w:numId="10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19584062">
    <w:abstractNumId w:val="9"/>
  </w:num>
  <w:num w:numId="12" w16cid:durableId="908883748">
    <w:abstractNumId w:val="6"/>
  </w:num>
  <w:num w:numId="13" w16cid:durableId="1154641128">
    <w:abstractNumId w:val="3"/>
  </w:num>
  <w:num w:numId="14" w16cid:durableId="24511611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odemska Aleksandra">
    <w15:presenceInfo w15:providerId="AD" w15:userId="S::aleksandra.podemska@mazovia.pl::25062494-5eac-4f4c-a593-ae6c122df3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00F63"/>
    <w:rsid w:val="00027F0F"/>
    <w:rsid w:val="00062B38"/>
    <w:rsid w:val="00085140"/>
    <w:rsid w:val="000962A7"/>
    <w:rsid w:val="000A4B80"/>
    <w:rsid w:val="000B0A42"/>
    <w:rsid w:val="000C5839"/>
    <w:rsid w:val="000F14BB"/>
    <w:rsid w:val="00144F12"/>
    <w:rsid w:val="00186588"/>
    <w:rsid w:val="0019030F"/>
    <w:rsid w:val="001975E8"/>
    <w:rsid w:val="001A79FE"/>
    <w:rsid w:val="001C12B6"/>
    <w:rsid w:val="001D10EA"/>
    <w:rsid w:val="001D36F5"/>
    <w:rsid w:val="00202943"/>
    <w:rsid w:val="00212CAA"/>
    <w:rsid w:val="00286E84"/>
    <w:rsid w:val="002A16C4"/>
    <w:rsid w:val="00351A16"/>
    <w:rsid w:val="00353936"/>
    <w:rsid w:val="003B2CA2"/>
    <w:rsid w:val="003C65AD"/>
    <w:rsid w:val="003F6CF3"/>
    <w:rsid w:val="00402F16"/>
    <w:rsid w:val="00407BAB"/>
    <w:rsid w:val="00451D92"/>
    <w:rsid w:val="0047278C"/>
    <w:rsid w:val="004D4C99"/>
    <w:rsid w:val="00502257"/>
    <w:rsid w:val="00510D87"/>
    <w:rsid w:val="00536E28"/>
    <w:rsid w:val="00544D29"/>
    <w:rsid w:val="00587FD6"/>
    <w:rsid w:val="005C0365"/>
    <w:rsid w:val="00695367"/>
    <w:rsid w:val="006A30BE"/>
    <w:rsid w:val="00754893"/>
    <w:rsid w:val="007636CF"/>
    <w:rsid w:val="00795ADF"/>
    <w:rsid w:val="008366DE"/>
    <w:rsid w:val="00873BE4"/>
    <w:rsid w:val="008C3F92"/>
    <w:rsid w:val="009113E9"/>
    <w:rsid w:val="00933672"/>
    <w:rsid w:val="00975889"/>
    <w:rsid w:val="009A01FF"/>
    <w:rsid w:val="009B2DC2"/>
    <w:rsid w:val="00A06544"/>
    <w:rsid w:val="00B0548F"/>
    <w:rsid w:val="00B42348"/>
    <w:rsid w:val="00BD1755"/>
    <w:rsid w:val="00BE10C8"/>
    <w:rsid w:val="00C22629"/>
    <w:rsid w:val="00C8273C"/>
    <w:rsid w:val="00CA6141"/>
    <w:rsid w:val="00D17C21"/>
    <w:rsid w:val="00D710A2"/>
    <w:rsid w:val="00D81391"/>
    <w:rsid w:val="00E67BA8"/>
    <w:rsid w:val="00E844DD"/>
    <w:rsid w:val="00EA0195"/>
    <w:rsid w:val="00EB09F2"/>
    <w:rsid w:val="00F073B8"/>
    <w:rsid w:val="00F840AC"/>
    <w:rsid w:val="00FA10BC"/>
    <w:rsid w:val="00FD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C12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1C12B6"/>
    <w:rPr>
      <w:rFonts w:asciiTheme="majorHAnsi" w:eastAsiaTheme="majorEastAsia" w:hAnsiTheme="majorHAnsi" w:cstheme="majorBidi"/>
      <w:color w:val="2F5496" w:themeColor="accent1" w:themeShade="BF"/>
      <w:sz w:val="26"/>
      <w:szCs w:val="26"/>
      <w:vertAlign w:val="superscript"/>
      <w:lang w:eastAsia="pl-PL"/>
    </w:rPr>
  </w:style>
  <w:style w:type="paragraph" w:styleId="Poprawka">
    <w:name w:val="Revision"/>
    <w:hidden/>
    <w:uiPriority w:val="99"/>
    <w:semiHidden/>
    <w:rsid w:val="00E844DD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67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685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35</cp:revision>
  <dcterms:created xsi:type="dcterms:W3CDTF">2023-02-07T13:33:00Z</dcterms:created>
  <dcterms:modified xsi:type="dcterms:W3CDTF">2025-02-21T10:26:00Z</dcterms:modified>
</cp:coreProperties>
</file>