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8FE" w:rsidRDefault="007468FE" w:rsidP="007468FE">
      <w:pPr>
        <w:pStyle w:val="Default"/>
      </w:pPr>
    </w:p>
    <w:p w:rsidR="007468FE" w:rsidRDefault="007468FE" w:rsidP="007468FE">
      <w:pPr>
        <w:pStyle w:val="Default"/>
      </w:pPr>
      <w:r>
        <w:rPr>
          <w:noProof/>
          <w:lang w:eastAsia="pl-PL"/>
        </w:rPr>
        <w:drawing>
          <wp:inline distT="0" distB="0" distL="0" distR="0">
            <wp:extent cx="5753100" cy="736600"/>
            <wp:effectExtent l="0" t="0" r="0" b="635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8FE" w:rsidRDefault="007468FE" w:rsidP="007468FE">
      <w:pPr>
        <w:pStyle w:val="Default"/>
      </w:pP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1843"/>
        <w:gridCol w:w="2835"/>
        <w:gridCol w:w="1620"/>
      </w:tblGrid>
      <w:tr w:rsidR="007468FE" w:rsidTr="00FE5A21">
        <w:trPr>
          <w:trHeight w:val="343"/>
        </w:trPr>
        <w:tc>
          <w:tcPr>
            <w:tcW w:w="534" w:type="dxa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843" w:type="dxa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Liczba mieszkańców (2014, ty</w:t>
            </w:r>
            <w:r w:rsidR="002E47BF">
              <w:rPr>
                <w:b/>
                <w:bCs/>
                <w:i/>
                <w:iCs/>
                <w:sz w:val="20"/>
                <w:szCs w:val="20"/>
              </w:rPr>
              <w:t>s.</w:t>
            </w:r>
            <w:r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Liczba spełnionych kryteriów pod względem utraty funkcji</w:t>
            </w:r>
          </w:p>
        </w:tc>
        <w:tc>
          <w:tcPr>
            <w:tcW w:w="1620" w:type="dxa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Punkty premiujące RPD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Pr="00FE5A21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 w:rsidRPr="00FE5A21">
              <w:rPr>
                <w:bCs/>
                <w:i/>
                <w:iCs/>
                <w:sz w:val="20"/>
                <w:szCs w:val="20"/>
              </w:rPr>
              <w:t>O</w:t>
            </w:r>
            <w:r w:rsidRPr="00FE5A21">
              <w:rPr>
                <w:i/>
                <w:iCs/>
                <w:sz w:val="20"/>
                <w:szCs w:val="20"/>
              </w:rPr>
              <w:t>strołęka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bookmarkStart w:id="0" w:name="_GoBack"/>
        <w:bookmarkEnd w:id="0"/>
      </w:tr>
      <w:tr w:rsidR="00FE5A21" w:rsidTr="00FE5A21">
        <w:trPr>
          <w:trHeight w:val="226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Radom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217,2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Ostrów Mazowiecka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22,8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Ciechanów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44,6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5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Gostynin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18,9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Pułtusk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19,2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6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Kozienice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18,1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226"/>
        </w:trPr>
        <w:tc>
          <w:tcPr>
            <w:tcW w:w="53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Sierpc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18,5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Pow. 5 tzw. Miasta tracące funkcje</w:t>
            </w:r>
          </w:p>
        </w:tc>
        <w:tc>
          <w:tcPr>
            <w:tcW w:w="1620" w:type="dxa"/>
            <w:shd w:val="clear" w:color="auto" w:fill="E5B8B7" w:themeFill="accent2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Garwolin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17,2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Płońsk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22,4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Legionowo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54,3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Piaseczno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45,6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Piastów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22,9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Płock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122,2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Siedlce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76,6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Sochaczew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37,2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Żyrardów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Grójec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16,5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Marki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29,7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226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Nowy Dwór Mazowiecki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28,4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Pruszków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60,1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Przasnysz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17,3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Wołomin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37,4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Sokołów Podlaski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18,7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D6E3BC" w:themeFill="accent3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Mława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31,0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Kobyłka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21,3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Józefów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20,1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Wyszków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27,2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Otwock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99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Ząbki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32,8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Mińsk Mazowiecki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40,2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7468FE" w:rsidRDefault="007468FE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E5A21" w:rsidTr="00FE5A21">
        <w:trPr>
          <w:trHeight w:val="227"/>
        </w:trPr>
        <w:tc>
          <w:tcPr>
            <w:tcW w:w="534" w:type="dxa"/>
            <w:shd w:val="clear" w:color="auto" w:fill="FBD4B4" w:themeFill="accent6" w:themeFillTint="66"/>
            <w:vAlign w:val="center"/>
          </w:tcPr>
          <w:p w:rsidR="00FE5A21" w:rsidRDefault="00FE5A21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984" w:type="dxa"/>
            <w:shd w:val="clear" w:color="auto" w:fill="FBD4B4" w:themeFill="accent6" w:themeFillTint="66"/>
            <w:vAlign w:val="center"/>
          </w:tcPr>
          <w:p w:rsidR="00FE5A21" w:rsidRDefault="00FE5A21" w:rsidP="00FE5A2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Grodzisk Mazowiecki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FE5A21" w:rsidRDefault="00FE5A21" w:rsidP="00FE5A2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30,2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:rsidR="00FE5A21" w:rsidRDefault="00FE5A21" w:rsidP="00FE5A21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FBD4B4" w:themeFill="accent6" w:themeFillTint="66"/>
            <w:vAlign w:val="center"/>
          </w:tcPr>
          <w:p w:rsidR="00FE5A21" w:rsidRDefault="00FE5A21" w:rsidP="00FE5A2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D74C01" w:rsidRDefault="00D74C01"/>
    <w:sectPr w:rsidR="00D74C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78D" w:rsidRDefault="00E5478D" w:rsidP="007468FE">
      <w:pPr>
        <w:spacing w:after="0" w:line="240" w:lineRule="auto"/>
      </w:pPr>
      <w:r>
        <w:separator/>
      </w:r>
    </w:p>
  </w:endnote>
  <w:endnote w:type="continuationSeparator" w:id="0">
    <w:p w:rsidR="00E5478D" w:rsidRDefault="00E5478D" w:rsidP="0074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78D" w:rsidRDefault="00E5478D" w:rsidP="007468FE">
      <w:pPr>
        <w:spacing w:after="0" w:line="240" w:lineRule="auto"/>
      </w:pPr>
      <w:r>
        <w:separator/>
      </w:r>
    </w:p>
  </w:footnote>
  <w:footnote w:type="continuationSeparator" w:id="0">
    <w:p w:rsidR="00E5478D" w:rsidRDefault="00E5478D" w:rsidP="0074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8FE" w:rsidRDefault="007468FE">
    <w:pPr>
      <w:pStyle w:val="Nagwek"/>
    </w:pPr>
    <w:r w:rsidRPr="007468FE">
      <w:t xml:space="preserve">Załącznik nr </w:t>
    </w:r>
    <w:r w:rsidR="00130F00">
      <w:t>5</w:t>
    </w:r>
    <w:r w:rsidRPr="007468FE">
      <w:t xml:space="preserve"> </w:t>
    </w:r>
    <w:r>
      <w:t>– Imienna l</w:t>
    </w:r>
    <w:r w:rsidRPr="007468FE">
      <w:t xml:space="preserve">ista miast </w:t>
    </w:r>
    <w:r>
      <w:t xml:space="preserve">średnich </w:t>
    </w:r>
    <w:r w:rsidRPr="007468FE">
      <w:t>województwa mazowieckiego, tracących funkcje społeczno-</w:t>
    </w:r>
    <w:r>
      <w:t xml:space="preserve"> </w:t>
    </w:r>
    <w:r w:rsidRPr="007468FE">
      <w:t>gospodarcze</w:t>
    </w:r>
    <w:r>
      <w:t xml:space="preserve"> na podstawie Strategii na rzecz Odpowiedzialnego Rozwoju.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8FE"/>
    <w:rsid w:val="00130F00"/>
    <w:rsid w:val="002E47BF"/>
    <w:rsid w:val="007468FE"/>
    <w:rsid w:val="00D74C01"/>
    <w:rsid w:val="00E5478D"/>
    <w:rsid w:val="00E60A24"/>
    <w:rsid w:val="00EB1873"/>
    <w:rsid w:val="00F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8D42F"/>
  <w15:docId w15:val="{487FF757-9E82-496D-A43F-5DC92402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68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46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8FE"/>
  </w:style>
  <w:style w:type="paragraph" w:styleId="Stopka">
    <w:name w:val="footer"/>
    <w:basedOn w:val="Normalny"/>
    <w:link w:val="StopkaZnak"/>
    <w:uiPriority w:val="99"/>
    <w:unhideWhenUsed/>
    <w:rsid w:val="00746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8FE"/>
  </w:style>
  <w:style w:type="paragraph" w:styleId="Tekstdymka">
    <w:name w:val="Balloon Text"/>
    <w:basedOn w:val="Normalny"/>
    <w:link w:val="TekstdymkaZnak"/>
    <w:uiPriority w:val="99"/>
    <w:semiHidden/>
    <w:unhideWhenUsed/>
    <w:rsid w:val="0074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8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Niewęgłowska</dc:creator>
  <cp:lastModifiedBy>WSadzynska</cp:lastModifiedBy>
  <cp:revision>3</cp:revision>
  <dcterms:created xsi:type="dcterms:W3CDTF">2020-02-24T11:55:00Z</dcterms:created>
  <dcterms:modified xsi:type="dcterms:W3CDTF">2023-06-29T06:44:00Z</dcterms:modified>
</cp:coreProperties>
</file>